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31401C" w14:textId="19F5D0D5" w:rsidR="00F10223" w:rsidRDefault="00F10223" w:rsidP="004F4210">
      <w:pPr>
        <w:pStyle w:val="2nesltext"/>
        <w:contextualSpacing/>
        <w:jc w:val="center"/>
        <w:rPr>
          <w:b/>
          <w:sz w:val="28"/>
        </w:rPr>
      </w:pPr>
      <w:r w:rsidRPr="00DA7ED0">
        <w:rPr>
          <w:b/>
          <w:sz w:val="28"/>
        </w:rPr>
        <w:t xml:space="preserve">Příloha č. </w:t>
      </w:r>
      <w:r w:rsidR="00E2312A">
        <w:rPr>
          <w:b/>
          <w:sz w:val="28"/>
        </w:rPr>
        <w:t>10</w:t>
      </w:r>
      <w:r w:rsidRPr="00DA7ED0">
        <w:rPr>
          <w:b/>
          <w:sz w:val="28"/>
        </w:rPr>
        <w:t xml:space="preserve"> </w:t>
      </w:r>
      <w:r w:rsidR="00DA34D9" w:rsidRPr="00DA7ED0">
        <w:rPr>
          <w:b/>
          <w:sz w:val="28"/>
        </w:rPr>
        <w:t>do</w:t>
      </w:r>
      <w:r w:rsidR="00DA34D9">
        <w:rPr>
          <w:b/>
          <w:sz w:val="28"/>
        </w:rPr>
        <w:t>kumentace zadávacího řízení</w:t>
      </w:r>
    </w:p>
    <w:p w14:paraId="35753C34" w14:textId="77777777" w:rsidR="004F4210" w:rsidRPr="002512A8" w:rsidRDefault="004F4210" w:rsidP="004F4210">
      <w:pPr>
        <w:pStyle w:val="2nesltext"/>
        <w:contextualSpacing/>
        <w:jc w:val="center"/>
        <w:rPr>
          <w:b/>
          <w:sz w:val="28"/>
        </w:rPr>
      </w:pPr>
      <w:r w:rsidRPr="002512A8">
        <w:rPr>
          <w:b/>
          <w:sz w:val="28"/>
        </w:rPr>
        <w:t>-</w:t>
      </w:r>
    </w:p>
    <w:p w14:paraId="6D935C0C" w14:textId="451DA428" w:rsidR="004F4210" w:rsidRPr="002512A8" w:rsidRDefault="00E2312A" w:rsidP="004F4210">
      <w:pPr>
        <w:pStyle w:val="2nesltext"/>
        <w:spacing w:after="600"/>
        <w:jc w:val="center"/>
        <w:rPr>
          <w:b/>
          <w:sz w:val="28"/>
        </w:rPr>
      </w:pPr>
      <w:r>
        <w:rPr>
          <w:b/>
          <w:sz w:val="28"/>
        </w:rPr>
        <w:t>Vzorový text bankovní záruky</w:t>
      </w:r>
    </w:p>
    <w:p w14:paraId="493F2B4D" w14:textId="5BA48706" w:rsidR="004F4210" w:rsidRPr="00CF6837" w:rsidRDefault="00E2312A" w:rsidP="00F10223">
      <w:pPr>
        <w:pStyle w:val="2nesltext"/>
        <w:jc w:val="center"/>
        <w:rPr>
          <w:b/>
          <w:sz w:val="28"/>
        </w:rPr>
      </w:pPr>
      <w:r w:rsidRPr="00E2312A">
        <w:rPr>
          <w:b/>
          <w:sz w:val="28"/>
        </w:rPr>
        <w:t>Záruční listina č.</w:t>
      </w:r>
      <w:r>
        <w:rPr>
          <w:b/>
          <w:sz w:val="28"/>
        </w:rPr>
        <w:t xml:space="preserve"> </w:t>
      </w:r>
      <w:bookmarkStart w:id="0" w:name="_Hlk64272539"/>
      <w:r w:rsidRPr="00E2312A">
        <w:rPr>
          <w:b/>
          <w:sz w:val="28"/>
          <w:highlight w:val="cyan"/>
        </w:rPr>
        <w:fldChar w:fldCharType="begin"/>
      </w:r>
      <w:r w:rsidRPr="00E2312A">
        <w:rPr>
          <w:b/>
          <w:sz w:val="28"/>
          <w:highlight w:val="cyan"/>
        </w:rPr>
        <w:instrText xml:space="preserve"> MACROBUTTON  AcceptConflict [doplnit]</w:instrText>
      </w:r>
      <w:r w:rsidRPr="00E2312A">
        <w:rPr>
          <w:b/>
          <w:sz w:val="28"/>
          <w:highlight w:val="cyan"/>
        </w:rPr>
        <w:fldChar w:fldCharType="end"/>
      </w:r>
      <w:bookmarkEnd w:id="0"/>
    </w:p>
    <w:p w14:paraId="5BCCB096" w14:textId="77777777" w:rsidR="00E2312A" w:rsidRPr="00E2312A" w:rsidRDefault="00E2312A" w:rsidP="007844E9">
      <w:pPr>
        <w:spacing w:before="240" w:after="240"/>
        <w:ind w:firstLine="6"/>
        <w:contextualSpacing/>
        <w:jc w:val="both"/>
        <w:rPr>
          <w:rFonts w:ascii="Calibri" w:hAnsi="Calibri"/>
          <w:b/>
          <w:iCs/>
          <w:sz w:val="22"/>
          <w:szCs w:val="22"/>
        </w:rPr>
      </w:pPr>
    </w:p>
    <w:p w14:paraId="1BF8C32E" w14:textId="77777777" w:rsidR="00C638EB" w:rsidRPr="00C638EB" w:rsidRDefault="00C638EB" w:rsidP="00C638EB">
      <w:pPr>
        <w:spacing w:before="240" w:after="240"/>
        <w:ind w:firstLine="6"/>
        <w:contextualSpacing/>
        <w:jc w:val="both"/>
        <w:rPr>
          <w:rFonts w:ascii="Calibri" w:hAnsi="Calibri"/>
          <w:b/>
          <w:iCs/>
          <w:sz w:val="22"/>
          <w:szCs w:val="22"/>
        </w:rPr>
      </w:pPr>
    </w:p>
    <w:p w14:paraId="3999C532" w14:textId="72B0601E" w:rsidR="00E2312A" w:rsidRPr="00C638EB" w:rsidRDefault="00C638EB" w:rsidP="00C638EB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  <w:r w:rsidRPr="00C638EB">
        <w:rPr>
          <w:rFonts w:ascii="Calibri" w:hAnsi="Calibri"/>
          <w:bCs/>
          <w:iCs/>
          <w:sz w:val="22"/>
          <w:szCs w:val="22"/>
        </w:rPr>
        <w:t xml:space="preserve">Byli jsme informováni, že </w:t>
      </w:r>
      <w:r>
        <w:rPr>
          <w:rFonts w:ascii="Calibri" w:hAnsi="Calibri"/>
          <w:bCs/>
          <w:iCs/>
          <w:sz w:val="22"/>
          <w:szCs w:val="22"/>
        </w:rPr>
        <w:t>společnost</w:t>
      </w:r>
      <w:r w:rsidRPr="00C638EB">
        <w:rPr>
          <w:rFonts w:ascii="Calibri" w:hAnsi="Calibri"/>
          <w:bCs/>
          <w:iCs/>
          <w:sz w:val="22"/>
          <w:szCs w:val="22"/>
        </w:rPr>
        <w:t xml:space="preserve"> </w:t>
      </w:r>
      <w:r w:rsidR="00610910" w:rsidRP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 w:rsidR="00610910" w:rsidRPr="00610910"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[Název] </w:instrText>
      </w:r>
      <w:r w:rsidR="00610910" w:rsidRP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C638EB">
        <w:rPr>
          <w:rFonts w:ascii="Calibri" w:hAnsi="Calibri"/>
          <w:bCs/>
          <w:iCs/>
          <w:sz w:val="22"/>
          <w:szCs w:val="22"/>
        </w:rPr>
        <w:t xml:space="preserve">, se sídlem </w:t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[doplnit] </w:instrText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C638EB">
        <w:rPr>
          <w:rFonts w:ascii="Calibri" w:hAnsi="Calibri"/>
          <w:bCs/>
          <w:iCs/>
          <w:sz w:val="22"/>
          <w:szCs w:val="22"/>
        </w:rPr>
        <w:t>, IČ</w:t>
      </w:r>
      <w:r w:rsidR="00610910">
        <w:rPr>
          <w:rFonts w:ascii="Calibri" w:hAnsi="Calibri"/>
          <w:bCs/>
          <w:iCs/>
          <w:sz w:val="22"/>
          <w:szCs w:val="22"/>
        </w:rPr>
        <w:t>O:</w:t>
      </w:r>
      <w:r w:rsidRPr="00C638EB">
        <w:rPr>
          <w:rFonts w:ascii="Calibri" w:hAnsi="Calibri"/>
          <w:bCs/>
          <w:iCs/>
          <w:sz w:val="22"/>
          <w:szCs w:val="22"/>
        </w:rPr>
        <w:t xml:space="preserve"> </w:t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[doplnit] </w:instrText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C638EB">
        <w:rPr>
          <w:rFonts w:ascii="Calibri" w:hAnsi="Calibri"/>
          <w:bCs/>
          <w:iCs/>
          <w:sz w:val="22"/>
          <w:szCs w:val="22"/>
        </w:rPr>
        <w:t xml:space="preserve"> (dále jen „</w:t>
      </w:r>
      <w:r w:rsidRPr="00610910">
        <w:rPr>
          <w:rFonts w:ascii="Calibri" w:hAnsi="Calibri"/>
          <w:b/>
          <w:i/>
          <w:sz w:val="22"/>
          <w:szCs w:val="22"/>
        </w:rPr>
        <w:t>Účastník</w:t>
      </w:r>
      <w:r w:rsidRPr="00C638EB">
        <w:rPr>
          <w:rFonts w:ascii="Calibri" w:hAnsi="Calibri"/>
          <w:bCs/>
          <w:iCs/>
          <w:sz w:val="22"/>
          <w:szCs w:val="22"/>
        </w:rPr>
        <w:t>“) předkládá svou nabídku na nadlimitní veřejnou zakázku na služby s názvem “</w:t>
      </w:r>
      <w:r w:rsidR="00610910" w:rsidRPr="00610910">
        <w:rPr>
          <w:rFonts w:ascii="Calibri" w:hAnsi="Calibri"/>
          <w:sz w:val="22"/>
          <w:lang w:bidi="en-US"/>
        </w:rPr>
        <w:t xml:space="preserve"> </w:t>
      </w:r>
      <w:r w:rsidR="00610910" w:rsidRPr="00840DDE">
        <w:rPr>
          <w:rFonts w:ascii="Calibri" w:hAnsi="Calibri"/>
          <w:sz w:val="22"/>
          <w:lang w:bidi="en-US"/>
        </w:rPr>
        <w:t>Zajištění dopravní obslužnosti veřejnou linkovou dopravou na území Kraje Vysočina od roku 2022 – část č.</w:t>
      </w:r>
      <w:r w:rsidR="00610910">
        <w:rPr>
          <w:rFonts w:ascii="Calibri" w:hAnsi="Calibri"/>
          <w:sz w:val="22"/>
          <w:lang w:bidi="en-US"/>
        </w:rPr>
        <w:t> </w:t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[doplnit] </w:instrText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C638EB">
        <w:rPr>
          <w:rFonts w:ascii="Calibri" w:hAnsi="Calibri"/>
          <w:bCs/>
          <w:iCs/>
          <w:sz w:val="22"/>
          <w:szCs w:val="22"/>
        </w:rPr>
        <w:t xml:space="preserve">“, uveřejněnou ve Věstníku veřejných zakázek pod evidenčním číslem </w:t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[doplnit] </w:instrText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ins w:id="1" w:author="Autor">
        <w:r w:rsidR="00644151">
          <w:rPr>
            <w:rFonts w:asciiTheme="minorHAnsi" w:hAnsiTheme="minorHAnsi" w:cstheme="minorHAnsi"/>
            <w:bCs/>
            <w:sz w:val="22"/>
            <w:szCs w:val="20"/>
          </w:rPr>
          <w:t xml:space="preserve">, jejímž zadavatelem jste Vy, tj. </w:t>
        </w:r>
        <w:r w:rsidR="00644151" w:rsidRPr="00644151">
          <w:rPr>
            <w:rFonts w:asciiTheme="minorHAnsi" w:hAnsiTheme="minorHAnsi" w:cstheme="minorHAnsi"/>
            <w:b/>
            <w:sz w:val="22"/>
            <w:szCs w:val="20"/>
          </w:rPr>
          <w:t>Kraj Vysočina</w:t>
        </w:r>
        <w:r w:rsidR="00644151">
          <w:rPr>
            <w:rFonts w:asciiTheme="minorHAnsi" w:hAnsiTheme="minorHAnsi" w:cstheme="minorHAnsi"/>
            <w:bCs/>
            <w:sz w:val="22"/>
            <w:szCs w:val="20"/>
          </w:rPr>
          <w:t xml:space="preserve">, </w:t>
        </w:r>
        <w:r w:rsidR="00644151" w:rsidRPr="00644151">
          <w:rPr>
            <w:rFonts w:asciiTheme="minorHAnsi" w:hAnsiTheme="minorHAnsi" w:cstheme="minorHAnsi"/>
            <w:bCs/>
            <w:sz w:val="22"/>
            <w:szCs w:val="20"/>
          </w:rPr>
          <w:t>IČO: 70890749</w:t>
        </w:r>
        <w:r w:rsidR="00644151">
          <w:rPr>
            <w:rFonts w:asciiTheme="minorHAnsi" w:hAnsiTheme="minorHAnsi" w:cstheme="minorHAnsi"/>
            <w:bCs/>
            <w:sz w:val="22"/>
            <w:szCs w:val="20"/>
          </w:rPr>
          <w:t xml:space="preserve">, se sídlem </w:t>
        </w:r>
        <w:r w:rsidR="00644151" w:rsidRPr="00644151">
          <w:rPr>
            <w:rFonts w:asciiTheme="minorHAnsi" w:hAnsiTheme="minorHAnsi" w:cstheme="minorHAnsi"/>
            <w:bCs/>
            <w:sz w:val="22"/>
            <w:szCs w:val="20"/>
          </w:rPr>
          <w:t>Žižkova 57, 587 33 Jihlava</w:t>
        </w:r>
      </w:ins>
      <w:r w:rsidRPr="00C638EB">
        <w:rPr>
          <w:rFonts w:ascii="Calibri" w:hAnsi="Calibri"/>
          <w:bCs/>
          <w:iCs/>
          <w:sz w:val="22"/>
          <w:szCs w:val="22"/>
        </w:rPr>
        <w:t>. V</w:t>
      </w:r>
      <w:r w:rsidR="00610910">
        <w:rPr>
          <w:rFonts w:ascii="Calibri" w:hAnsi="Calibri"/>
          <w:bCs/>
          <w:iCs/>
          <w:sz w:val="22"/>
          <w:szCs w:val="22"/>
        </w:rPr>
        <w:t> </w:t>
      </w:r>
      <w:r w:rsidRPr="00C638EB">
        <w:rPr>
          <w:rFonts w:ascii="Calibri" w:hAnsi="Calibri"/>
          <w:bCs/>
          <w:iCs/>
          <w:sz w:val="22"/>
          <w:szCs w:val="22"/>
        </w:rPr>
        <w:t>souladu</w:t>
      </w:r>
      <w:r w:rsidR="00610910">
        <w:rPr>
          <w:rFonts w:ascii="Calibri" w:hAnsi="Calibri"/>
          <w:bCs/>
          <w:iCs/>
          <w:sz w:val="22"/>
          <w:szCs w:val="22"/>
        </w:rPr>
        <w:t> </w:t>
      </w:r>
      <w:r w:rsidRPr="00C638EB">
        <w:rPr>
          <w:rFonts w:ascii="Calibri" w:hAnsi="Calibri"/>
          <w:bCs/>
          <w:iCs/>
          <w:sz w:val="22"/>
          <w:szCs w:val="22"/>
        </w:rPr>
        <w:t>se zákonem č. 134/2016 Sb. o zadávání veřejných zakázek</w:t>
      </w:r>
      <w:r w:rsidR="00610910">
        <w:rPr>
          <w:rFonts w:ascii="Calibri" w:hAnsi="Calibri"/>
          <w:bCs/>
          <w:iCs/>
          <w:sz w:val="22"/>
          <w:szCs w:val="22"/>
        </w:rPr>
        <w:t>, ve znění pozdějších předpisů (dále jen „</w:t>
      </w:r>
      <w:r w:rsidR="00610910" w:rsidRPr="00610910">
        <w:rPr>
          <w:rFonts w:ascii="Calibri" w:hAnsi="Calibri"/>
          <w:b/>
          <w:i/>
          <w:sz w:val="22"/>
          <w:szCs w:val="22"/>
        </w:rPr>
        <w:t>zákon</w:t>
      </w:r>
      <w:r w:rsidR="00610910">
        <w:rPr>
          <w:rFonts w:ascii="Calibri" w:hAnsi="Calibri"/>
          <w:bCs/>
          <w:iCs/>
          <w:sz w:val="22"/>
          <w:szCs w:val="22"/>
        </w:rPr>
        <w:t>“)</w:t>
      </w:r>
      <w:r w:rsidR="00096459">
        <w:rPr>
          <w:rFonts w:ascii="Calibri" w:hAnsi="Calibri"/>
          <w:bCs/>
          <w:iCs/>
          <w:sz w:val="22"/>
          <w:szCs w:val="22"/>
        </w:rPr>
        <w:t>,</w:t>
      </w:r>
      <w:r w:rsidRPr="00C638EB">
        <w:rPr>
          <w:rFonts w:ascii="Calibri" w:hAnsi="Calibri"/>
          <w:bCs/>
          <w:iCs/>
          <w:sz w:val="22"/>
          <w:szCs w:val="22"/>
        </w:rPr>
        <w:t xml:space="preserve"> může být jistota poskytnuta ve formě bankovní záruky.</w:t>
      </w:r>
    </w:p>
    <w:p w14:paraId="2F66174A" w14:textId="5653BC38" w:rsidR="00E2312A" w:rsidRPr="00610910" w:rsidRDefault="00E2312A" w:rsidP="007844E9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</w:p>
    <w:p w14:paraId="559D092A" w14:textId="6F4CBF51" w:rsidR="00610910" w:rsidRDefault="00610910" w:rsidP="00610910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  <w:r w:rsidRPr="00610910">
        <w:rPr>
          <w:rFonts w:ascii="Calibri" w:hAnsi="Calibri"/>
          <w:bCs/>
          <w:iCs/>
          <w:sz w:val="22"/>
          <w:szCs w:val="22"/>
        </w:rPr>
        <w:t xml:space="preserve">Vzhledem k výše uvedenému se my, </w:t>
      </w:r>
      <w:r w:rsidRP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 w:rsidRPr="00610910"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[Název] </w:instrText>
      </w:r>
      <w:r w:rsidRP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C638EB">
        <w:rPr>
          <w:rFonts w:ascii="Calibri" w:hAnsi="Calibri"/>
          <w:bCs/>
          <w:iCs/>
          <w:sz w:val="22"/>
          <w:szCs w:val="22"/>
        </w:rPr>
        <w:t xml:space="preserve">, se sídlem </w: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[doplnit] </w:instrTex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C638EB">
        <w:rPr>
          <w:rFonts w:ascii="Calibri" w:hAnsi="Calibri"/>
          <w:bCs/>
          <w:iCs/>
          <w:sz w:val="22"/>
          <w:szCs w:val="22"/>
        </w:rPr>
        <w:t>, IČ</w:t>
      </w:r>
      <w:r>
        <w:rPr>
          <w:rFonts w:ascii="Calibri" w:hAnsi="Calibri"/>
          <w:bCs/>
          <w:iCs/>
          <w:sz w:val="22"/>
          <w:szCs w:val="22"/>
        </w:rPr>
        <w:t>O:</w:t>
      </w:r>
      <w:r w:rsidRPr="00C638EB">
        <w:rPr>
          <w:rFonts w:ascii="Calibri" w:hAnsi="Calibri"/>
          <w:bCs/>
          <w:iCs/>
          <w:sz w:val="22"/>
          <w:szCs w:val="22"/>
        </w:rPr>
        <w:t xml:space="preserve"> </w: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[doplnit] </w:instrTex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C638EB">
        <w:rPr>
          <w:rFonts w:ascii="Calibri" w:hAnsi="Calibri"/>
          <w:bCs/>
          <w:iCs/>
          <w:sz w:val="22"/>
          <w:szCs w:val="22"/>
        </w:rPr>
        <w:t xml:space="preserve"> (dále jen „</w:t>
      </w:r>
      <w:r>
        <w:rPr>
          <w:rFonts w:ascii="Calibri" w:hAnsi="Calibri"/>
          <w:b/>
          <w:i/>
          <w:sz w:val="22"/>
          <w:szCs w:val="22"/>
        </w:rPr>
        <w:t>Banka</w:t>
      </w:r>
      <w:r w:rsidRPr="00C638EB">
        <w:rPr>
          <w:rFonts w:ascii="Calibri" w:hAnsi="Calibri"/>
          <w:bCs/>
          <w:iCs/>
          <w:sz w:val="22"/>
          <w:szCs w:val="22"/>
        </w:rPr>
        <w:t>“)</w:t>
      </w:r>
      <w:r w:rsidRPr="00610910">
        <w:rPr>
          <w:rFonts w:ascii="Calibri" w:hAnsi="Calibri"/>
          <w:bCs/>
          <w:iCs/>
          <w:sz w:val="22"/>
          <w:szCs w:val="22"/>
        </w:rPr>
        <w:t>, neodvolatelně zavazujeme zaplatit Vám bez</w:t>
      </w:r>
      <w:r>
        <w:rPr>
          <w:rFonts w:ascii="Calibri" w:hAnsi="Calibri"/>
          <w:bCs/>
          <w:iCs/>
          <w:sz w:val="22"/>
          <w:szCs w:val="22"/>
        </w:rPr>
        <w:t xml:space="preserve"> </w:t>
      </w:r>
      <w:r w:rsidRPr="00610910">
        <w:rPr>
          <w:rFonts w:ascii="Calibri" w:hAnsi="Calibri"/>
          <w:bCs/>
          <w:iCs/>
          <w:sz w:val="22"/>
          <w:szCs w:val="22"/>
        </w:rPr>
        <w:t>námitek částku až do výše</w:t>
      </w:r>
    </w:p>
    <w:p w14:paraId="6E548BB9" w14:textId="3C811771" w:rsidR="00610910" w:rsidRDefault="00610910" w:rsidP="00610910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</w:p>
    <w:p w14:paraId="3F6D1ECC" w14:textId="127AB7F1" w:rsidR="00610910" w:rsidRDefault="00610910" w:rsidP="00610910">
      <w:pPr>
        <w:spacing w:before="240" w:after="240"/>
        <w:ind w:firstLine="6"/>
        <w:contextualSpacing/>
        <w:jc w:val="both"/>
        <w:rPr>
          <w:rFonts w:asciiTheme="minorHAnsi" w:hAnsiTheme="minorHAnsi" w:cstheme="minorHAnsi"/>
          <w:bCs/>
          <w:sz w:val="22"/>
          <w:szCs w:val="20"/>
        </w:rPr>
      </w:pP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[doplnit] </w:instrTex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>
        <w:rPr>
          <w:rFonts w:asciiTheme="minorHAnsi" w:hAnsiTheme="minorHAnsi" w:cstheme="minorHAnsi"/>
          <w:bCs/>
          <w:sz w:val="22"/>
          <w:szCs w:val="20"/>
        </w:rPr>
        <w:t xml:space="preserve"> Kč (slovy: </w: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[doplnit] </w:instrTex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>
        <w:rPr>
          <w:rFonts w:asciiTheme="minorHAnsi" w:hAnsiTheme="minorHAnsi" w:cstheme="minorHAnsi"/>
          <w:bCs/>
          <w:sz w:val="22"/>
          <w:szCs w:val="20"/>
        </w:rPr>
        <w:t>)</w:t>
      </w:r>
    </w:p>
    <w:p w14:paraId="08EF6056" w14:textId="624F772A" w:rsidR="00610910" w:rsidRDefault="00610910" w:rsidP="00610910">
      <w:pPr>
        <w:spacing w:before="240" w:after="240"/>
        <w:ind w:firstLine="6"/>
        <w:contextualSpacing/>
        <w:jc w:val="both"/>
        <w:rPr>
          <w:rFonts w:asciiTheme="minorHAnsi" w:hAnsiTheme="minorHAnsi" w:cstheme="minorHAnsi"/>
          <w:bCs/>
          <w:sz w:val="22"/>
          <w:szCs w:val="20"/>
        </w:rPr>
      </w:pPr>
    </w:p>
    <w:p w14:paraId="1D9B81BE" w14:textId="6D0BE922" w:rsidR="00610910" w:rsidRDefault="00610910" w:rsidP="00610910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  <w:r w:rsidRPr="00610910">
        <w:rPr>
          <w:rFonts w:ascii="Calibri" w:hAnsi="Calibri"/>
          <w:bCs/>
          <w:iCs/>
          <w:sz w:val="22"/>
          <w:szCs w:val="22"/>
        </w:rPr>
        <w:t>na Vaši první písemnou výzvu, která bude obsahovat i Vaše písemné prohlášení, že Účastníku v</w:t>
      </w:r>
      <w:r>
        <w:rPr>
          <w:rFonts w:ascii="Calibri" w:hAnsi="Calibri"/>
          <w:bCs/>
          <w:iCs/>
          <w:sz w:val="22"/>
          <w:szCs w:val="22"/>
        </w:rPr>
        <w:t> </w:t>
      </w:r>
      <w:r w:rsidRPr="00610910">
        <w:rPr>
          <w:rFonts w:ascii="Calibri" w:hAnsi="Calibri"/>
          <w:bCs/>
          <w:iCs/>
          <w:sz w:val="22"/>
          <w:szCs w:val="22"/>
        </w:rPr>
        <w:t>zadávací lhůtě zanikla účast v zadávacím řízení po vyloučení podle §</w:t>
      </w:r>
      <w:r>
        <w:rPr>
          <w:rFonts w:ascii="Calibri" w:hAnsi="Calibri"/>
          <w:bCs/>
          <w:iCs/>
          <w:sz w:val="22"/>
          <w:szCs w:val="22"/>
        </w:rPr>
        <w:t> </w:t>
      </w:r>
      <w:r w:rsidRPr="00610910">
        <w:rPr>
          <w:rFonts w:ascii="Calibri" w:hAnsi="Calibri"/>
          <w:bCs/>
          <w:iCs/>
          <w:sz w:val="22"/>
          <w:szCs w:val="22"/>
        </w:rPr>
        <w:t xml:space="preserve">122 odst. 7 </w:t>
      </w:r>
      <w:r>
        <w:rPr>
          <w:rFonts w:ascii="Calibri" w:hAnsi="Calibri"/>
          <w:bCs/>
          <w:iCs/>
          <w:sz w:val="22"/>
          <w:szCs w:val="22"/>
        </w:rPr>
        <w:t xml:space="preserve">zákona </w:t>
      </w:r>
      <w:r w:rsidRPr="00610910">
        <w:rPr>
          <w:rFonts w:ascii="Calibri" w:hAnsi="Calibri"/>
          <w:bCs/>
          <w:iCs/>
          <w:sz w:val="22"/>
          <w:szCs w:val="22"/>
        </w:rPr>
        <w:t>nebo §</w:t>
      </w:r>
      <w:r>
        <w:rPr>
          <w:rFonts w:ascii="Calibri" w:hAnsi="Calibri"/>
          <w:bCs/>
          <w:iCs/>
          <w:sz w:val="22"/>
          <w:szCs w:val="22"/>
        </w:rPr>
        <w:t> </w:t>
      </w:r>
      <w:r w:rsidRPr="00610910">
        <w:rPr>
          <w:rFonts w:ascii="Calibri" w:hAnsi="Calibri"/>
          <w:bCs/>
          <w:iCs/>
          <w:sz w:val="22"/>
          <w:szCs w:val="22"/>
        </w:rPr>
        <w:t>124 odst. 2</w:t>
      </w:r>
      <w:r>
        <w:rPr>
          <w:rFonts w:ascii="Calibri" w:hAnsi="Calibri"/>
          <w:bCs/>
          <w:iCs/>
          <w:sz w:val="22"/>
          <w:szCs w:val="22"/>
        </w:rPr>
        <w:t xml:space="preserve"> zákona</w:t>
      </w:r>
      <w:r w:rsidRPr="00610910">
        <w:rPr>
          <w:rFonts w:ascii="Calibri" w:hAnsi="Calibri"/>
          <w:bCs/>
          <w:iCs/>
          <w:sz w:val="22"/>
          <w:szCs w:val="22"/>
        </w:rPr>
        <w:t>. V písemném prohlášení musíte rovněž uvést důvod vyloučení Účastníka ze zadávacího řízení. Výše naší záruky se snižuje o každou námi provedenou platbu z této záruky. Vyplacením celé výše námi zaručené částky tato záruka zaniká.</w:t>
      </w:r>
    </w:p>
    <w:p w14:paraId="7CFBC14C" w14:textId="61337BDD" w:rsidR="00610910" w:rsidRDefault="00610910" w:rsidP="00610910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</w:p>
    <w:p w14:paraId="0F23C5D9" w14:textId="2CCEBB0F" w:rsidR="00610910" w:rsidRDefault="00610910" w:rsidP="00610910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  <w:r w:rsidRPr="00610910">
        <w:rPr>
          <w:rFonts w:ascii="Calibri" w:hAnsi="Calibri"/>
          <w:bCs/>
          <w:iCs/>
          <w:sz w:val="22"/>
          <w:szCs w:val="22"/>
        </w:rPr>
        <w:t>Písemná žádost musí být podepsána osobami oprávněnými za Vás jednat a doručena buď</w:t>
      </w:r>
      <w:r>
        <w:rPr>
          <w:rFonts w:ascii="Calibri" w:hAnsi="Calibri"/>
          <w:bCs/>
          <w:iCs/>
          <w:sz w:val="22"/>
          <w:szCs w:val="22"/>
        </w:rPr>
        <w:t xml:space="preserve"> </w:t>
      </w:r>
      <w:r w:rsidRPr="00610910">
        <w:rPr>
          <w:rFonts w:ascii="Calibri" w:hAnsi="Calibri"/>
          <w:bCs/>
          <w:iCs/>
          <w:sz w:val="22"/>
          <w:szCs w:val="22"/>
        </w:rPr>
        <w:t>v</w:t>
      </w:r>
      <w:r>
        <w:rPr>
          <w:rFonts w:ascii="Calibri" w:hAnsi="Calibri"/>
          <w:bCs/>
          <w:iCs/>
          <w:sz w:val="22"/>
          <w:szCs w:val="22"/>
        </w:rPr>
        <w:t> </w:t>
      </w:r>
      <w:r w:rsidRPr="00610910">
        <w:rPr>
          <w:rFonts w:ascii="Calibri" w:hAnsi="Calibri"/>
          <w:bCs/>
          <w:iCs/>
          <w:sz w:val="22"/>
          <w:szCs w:val="22"/>
        </w:rPr>
        <w:t xml:space="preserve">elektronické </w:t>
      </w:r>
      <w:r>
        <w:rPr>
          <w:rFonts w:ascii="Calibri" w:hAnsi="Calibri"/>
          <w:bCs/>
          <w:iCs/>
          <w:sz w:val="22"/>
          <w:szCs w:val="22"/>
        </w:rPr>
        <w:t>podobě</w:t>
      </w:r>
      <w:r w:rsidRPr="00610910">
        <w:rPr>
          <w:rFonts w:ascii="Calibri" w:hAnsi="Calibri"/>
          <w:bCs/>
          <w:iCs/>
          <w:sz w:val="22"/>
          <w:szCs w:val="22"/>
        </w:rPr>
        <w:t xml:space="preserve"> prostřednictvím datové schránky (</w: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"[doplnit id datové schránky Banky]" </w:instrTex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610910">
        <w:rPr>
          <w:rFonts w:ascii="Calibri" w:hAnsi="Calibri"/>
          <w:bCs/>
          <w:iCs/>
          <w:sz w:val="22"/>
          <w:szCs w:val="22"/>
        </w:rPr>
        <w:t>) nebo v</w:t>
      </w:r>
      <w:r w:rsidR="002F3D2D">
        <w:rPr>
          <w:rFonts w:ascii="Calibri" w:hAnsi="Calibri"/>
          <w:bCs/>
          <w:iCs/>
          <w:sz w:val="22"/>
          <w:szCs w:val="22"/>
        </w:rPr>
        <w:t> </w:t>
      </w:r>
      <w:r w:rsidRPr="00610910">
        <w:rPr>
          <w:rFonts w:ascii="Calibri" w:hAnsi="Calibri"/>
          <w:bCs/>
          <w:iCs/>
          <w:sz w:val="22"/>
          <w:szCs w:val="22"/>
        </w:rPr>
        <w:t xml:space="preserve">listinné </w:t>
      </w:r>
      <w:r w:rsidR="002F3D2D">
        <w:rPr>
          <w:rFonts w:ascii="Calibri" w:hAnsi="Calibri"/>
          <w:bCs/>
          <w:iCs/>
          <w:sz w:val="22"/>
          <w:szCs w:val="22"/>
        </w:rPr>
        <w:t>podobě</w:t>
      </w:r>
      <w:r w:rsidRPr="00610910">
        <w:rPr>
          <w:rFonts w:ascii="Calibri" w:hAnsi="Calibri"/>
          <w:bCs/>
          <w:iCs/>
          <w:sz w:val="22"/>
          <w:szCs w:val="22"/>
        </w:rPr>
        <w:t xml:space="preserve"> doporučeně provozovatelem poštovních služeb, kurýrem nebo osobně na naši</w:t>
      </w:r>
      <w:r>
        <w:rPr>
          <w:rFonts w:ascii="Calibri" w:hAnsi="Calibri"/>
          <w:bCs/>
          <w:iCs/>
          <w:sz w:val="22"/>
          <w:szCs w:val="22"/>
        </w:rPr>
        <w:t xml:space="preserve"> </w:t>
      </w:r>
      <w:r w:rsidRPr="00610910">
        <w:rPr>
          <w:rFonts w:ascii="Calibri" w:hAnsi="Calibri"/>
          <w:bCs/>
          <w:iCs/>
          <w:sz w:val="22"/>
          <w:szCs w:val="22"/>
        </w:rPr>
        <w:t xml:space="preserve">adresu </w:t>
      </w:r>
      <w:r w:rsidR="002F3D2D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 w:rsidR="002F3D2D"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[doplnit] </w:instrText>
      </w:r>
      <w:r w:rsidR="002F3D2D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610910">
        <w:rPr>
          <w:rFonts w:ascii="Calibri" w:hAnsi="Calibri"/>
          <w:bCs/>
          <w:iCs/>
          <w:sz w:val="22"/>
          <w:szCs w:val="22"/>
        </w:rPr>
        <w:t>. Z</w:t>
      </w:r>
      <w:r>
        <w:rPr>
          <w:rFonts w:ascii="Calibri" w:hAnsi="Calibri"/>
          <w:bCs/>
          <w:iCs/>
          <w:sz w:val="22"/>
          <w:szCs w:val="22"/>
        </w:rPr>
        <w:t> </w:t>
      </w:r>
      <w:r w:rsidRPr="00610910">
        <w:rPr>
          <w:rFonts w:ascii="Calibri" w:hAnsi="Calibri"/>
          <w:bCs/>
          <w:iCs/>
          <w:sz w:val="22"/>
          <w:szCs w:val="22"/>
        </w:rPr>
        <w:t>identifikačních</w:t>
      </w:r>
      <w:r>
        <w:rPr>
          <w:rFonts w:ascii="Calibri" w:hAnsi="Calibri"/>
          <w:bCs/>
          <w:iCs/>
          <w:sz w:val="22"/>
          <w:szCs w:val="22"/>
        </w:rPr>
        <w:t xml:space="preserve"> </w:t>
      </w:r>
      <w:r w:rsidRPr="00610910">
        <w:rPr>
          <w:rFonts w:ascii="Calibri" w:hAnsi="Calibri"/>
          <w:bCs/>
          <w:iCs/>
          <w:sz w:val="22"/>
          <w:szCs w:val="22"/>
        </w:rPr>
        <w:t>důvodů musí být podpisy na Vaší žádosti v listinné formě ověřeny úředně nebo Vaší bankou.</w:t>
      </w:r>
    </w:p>
    <w:p w14:paraId="11EAF303" w14:textId="7D797548" w:rsidR="0006528C" w:rsidRDefault="0006528C" w:rsidP="00610910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</w:p>
    <w:p w14:paraId="37953807" w14:textId="74FDB7A3" w:rsidR="0006528C" w:rsidRDefault="0006528C" w:rsidP="00610910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  <w:r w:rsidRPr="0006528C">
        <w:rPr>
          <w:rFonts w:ascii="Calibri" w:hAnsi="Calibri"/>
          <w:bCs/>
          <w:iCs/>
          <w:sz w:val="22"/>
          <w:szCs w:val="22"/>
        </w:rPr>
        <w:t xml:space="preserve">Tato záruka je platná do </w: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"[doplnit datum]" </w:instrTex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06528C">
        <w:rPr>
          <w:rFonts w:ascii="Calibri" w:hAnsi="Calibri"/>
          <w:bCs/>
          <w:iCs/>
          <w:sz w:val="22"/>
          <w:szCs w:val="22"/>
        </w:rPr>
        <w:t>a Vaše případná písemná výzva k plnění z ní nám musí být doručen</w:t>
      </w:r>
      <w:r>
        <w:rPr>
          <w:rFonts w:ascii="Calibri" w:hAnsi="Calibri"/>
          <w:bCs/>
          <w:iCs/>
          <w:sz w:val="22"/>
          <w:szCs w:val="22"/>
        </w:rPr>
        <w:t>a</w:t>
      </w:r>
      <w:r w:rsidRPr="0006528C">
        <w:rPr>
          <w:rFonts w:ascii="Calibri" w:hAnsi="Calibri"/>
          <w:bCs/>
          <w:iCs/>
          <w:sz w:val="22"/>
          <w:szCs w:val="22"/>
        </w:rPr>
        <w:t xml:space="preserve"> nejpozději do tohoto data</w:t>
      </w:r>
      <w:r>
        <w:rPr>
          <w:rFonts w:ascii="Calibri" w:hAnsi="Calibri"/>
          <w:bCs/>
          <w:iCs/>
          <w:sz w:val="22"/>
          <w:szCs w:val="22"/>
        </w:rPr>
        <w:t>.</w:t>
      </w:r>
    </w:p>
    <w:p w14:paraId="4CD348B4" w14:textId="6098F3BC" w:rsidR="002F3D2D" w:rsidRDefault="002F3D2D" w:rsidP="00610910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</w:p>
    <w:p w14:paraId="28DDA2D6" w14:textId="16683211" w:rsidR="002F3D2D" w:rsidRDefault="002F3D2D" w:rsidP="002F3D2D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  <w:r w:rsidRPr="002F3D2D">
        <w:rPr>
          <w:rFonts w:ascii="Calibri" w:hAnsi="Calibri"/>
          <w:bCs/>
          <w:iCs/>
          <w:sz w:val="22"/>
          <w:szCs w:val="22"/>
        </w:rPr>
        <w:t>Tato záruka zaniká i tehdy, pokud nám před uplynutím její platnosti sdělíte, že nás vyvazujete z</w:t>
      </w:r>
      <w:r>
        <w:rPr>
          <w:rFonts w:ascii="Calibri" w:hAnsi="Calibri"/>
          <w:bCs/>
          <w:iCs/>
          <w:sz w:val="22"/>
          <w:szCs w:val="22"/>
        </w:rPr>
        <w:t> </w:t>
      </w:r>
      <w:r w:rsidRPr="002F3D2D">
        <w:rPr>
          <w:rFonts w:ascii="Calibri" w:hAnsi="Calibri"/>
          <w:bCs/>
          <w:iCs/>
          <w:sz w:val="22"/>
          <w:szCs w:val="22"/>
        </w:rPr>
        <w:t>našich povinností ze záruky. Toto sdělení může být</w:t>
      </w:r>
      <w:r>
        <w:rPr>
          <w:rFonts w:ascii="Calibri" w:hAnsi="Calibri"/>
          <w:bCs/>
          <w:iCs/>
          <w:sz w:val="22"/>
          <w:szCs w:val="22"/>
        </w:rPr>
        <w:t xml:space="preserve"> učiněno</w:t>
      </w:r>
      <w:r w:rsidRPr="002F3D2D">
        <w:rPr>
          <w:rFonts w:ascii="Calibri" w:hAnsi="Calibri"/>
          <w:bCs/>
          <w:iCs/>
          <w:sz w:val="22"/>
          <w:szCs w:val="22"/>
        </w:rPr>
        <w:t xml:space="preserve"> </w:t>
      </w:r>
      <w:r w:rsidRPr="00610910">
        <w:rPr>
          <w:rFonts w:ascii="Calibri" w:hAnsi="Calibri"/>
          <w:bCs/>
          <w:iCs/>
          <w:sz w:val="22"/>
          <w:szCs w:val="22"/>
        </w:rPr>
        <w:t>buď</w:t>
      </w:r>
      <w:r>
        <w:rPr>
          <w:rFonts w:ascii="Calibri" w:hAnsi="Calibri"/>
          <w:bCs/>
          <w:iCs/>
          <w:sz w:val="22"/>
          <w:szCs w:val="22"/>
        </w:rPr>
        <w:t xml:space="preserve"> </w:t>
      </w:r>
      <w:r w:rsidRPr="00610910">
        <w:rPr>
          <w:rFonts w:ascii="Calibri" w:hAnsi="Calibri"/>
          <w:bCs/>
          <w:iCs/>
          <w:sz w:val="22"/>
          <w:szCs w:val="22"/>
        </w:rPr>
        <w:t>v</w:t>
      </w:r>
      <w:r>
        <w:rPr>
          <w:rFonts w:ascii="Calibri" w:hAnsi="Calibri"/>
          <w:bCs/>
          <w:iCs/>
          <w:sz w:val="22"/>
          <w:szCs w:val="22"/>
        </w:rPr>
        <w:t> </w:t>
      </w:r>
      <w:r w:rsidRPr="00610910">
        <w:rPr>
          <w:rFonts w:ascii="Calibri" w:hAnsi="Calibri"/>
          <w:bCs/>
          <w:iCs/>
          <w:sz w:val="22"/>
          <w:szCs w:val="22"/>
        </w:rPr>
        <w:t xml:space="preserve">elektronické </w:t>
      </w:r>
      <w:r>
        <w:rPr>
          <w:rFonts w:ascii="Calibri" w:hAnsi="Calibri"/>
          <w:bCs/>
          <w:iCs/>
          <w:sz w:val="22"/>
          <w:szCs w:val="22"/>
        </w:rPr>
        <w:t>podobě</w:t>
      </w:r>
      <w:r w:rsidRPr="00610910">
        <w:rPr>
          <w:rFonts w:ascii="Calibri" w:hAnsi="Calibri"/>
          <w:bCs/>
          <w:iCs/>
          <w:sz w:val="22"/>
          <w:szCs w:val="22"/>
        </w:rPr>
        <w:t xml:space="preserve"> prostřednictvím datové schránky</w:t>
      </w:r>
      <w:r>
        <w:rPr>
          <w:rFonts w:ascii="Calibri" w:hAnsi="Calibri"/>
          <w:bCs/>
          <w:iCs/>
          <w:sz w:val="22"/>
          <w:szCs w:val="22"/>
        </w:rPr>
        <w:t xml:space="preserve"> uvedené výše </w:t>
      </w:r>
      <w:r w:rsidRPr="00610910">
        <w:rPr>
          <w:rFonts w:ascii="Calibri" w:hAnsi="Calibri"/>
          <w:bCs/>
          <w:iCs/>
          <w:sz w:val="22"/>
          <w:szCs w:val="22"/>
        </w:rPr>
        <w:t>nebo v</w:t>
      </w:r>
      <w:r>
        <w:rPr>
          <w:rFonts w:ascii="Calibri" w:hAnsi="Calibri"/>
          <w:bCs/>
          <w:iCs/>
          <w:sz w:val="22"/>
          <w:szCs w:val="22"/>
        </w:rPr>
        <w:t> </w:t>
      </w:r>
      <w:r w:rsidRPr="00610910">
        <w:rPr>
          <w:rFonts w:ascii="Calibri" w:hAnsi="Calibri"/>
          <w:bCs/>
          <w:iCs/>
          <w:sz w:val="22"/>
          <w:szCs w:val="22"/>
        </w:rPr>
        <w:t xml:space="preserve">listinné </w:t>
      </w:r>
      <w:r>
        <w:rPr>
          <w:rFonts w:ascii="Calibri" w:hAnsi="Calibri"/>
          <w:bCs/>
          <w:iCs/>
          <w:sz w:val="22"/>
          <w:szCs w:val="22"/>
        </w:rPr>
        <w:t>podobě</w:t>
      </w:r>
      <w:r w:rsidRPr="00610910">
        <w:rPr>
          <w:rFonts w:ascii="Calibri" w:hAnsi="Calibri"/>
          <w:bCs/>
          <w:iCs/>
          <w:sz w:val="22"/>
          <w:szCs w:val="22"/>
        </w:rPr>
        <w:t xml:space="preserve"> doporučeně provozovatelem poštovních služeb, kurýrem nebo osobně na naši</w:t>
      </w:r>
      <w:r>
        <w:rPr>
          <w:rFonts w:ascii="Calibri" w:hAnsi="Calibri"/>
          <w:bCs/>
          <w:iCs/>
          <w:sz w:val="22"/>
          <w:szCs w:val="22"/>
        </w:rPr>
        <w:t xml:space="preserve"> </w:t>
      </w:r>
      <w:r w:rsidRPr="00610910">
        <w:rPr>
          <w:rFonts w:ascii="Calibri" w:hAnsi="Calibri"/>
          <w:bCs/>
          <w:iCs/>
          <w:sz w:val="22"/>
          <w:szCs w:val="22"/>
        </w:rPr>
        <w:t>adresu</w:t>
      </w:r>
      <w:r>
        <w:rPr>
          <w:rFonts w:ascii="Calibri" w:hAnsi="Calibri"/>
          <w:bCs/>
          <w:iCs/>
          <w:sz w:val="22"/>
          <w:szCs w:val="22"/>
        </w:rPr>
        <w:t xml:space="preserve"> uvedenou výše.</w:t>
      </w:r>
    </w:p>
    <w:p w14:paraId="4DFD5856" w14:textId="77777777" w:rsidR="003F1718" w:rsidRDefault="003F1718" w:rsidP="003F1718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</w:p>
    <w:p w14:paraId="087A9E0C" w14:textId="272B94EF" w:rsidR="003F1718" w:rsidRDefault="003F1718" w:rsidP="003F1718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  <w:r w:rsidRPr="002F3D2D">
        <w:rPr>
          <w:rFonts w:ascii="Calibri" w:hAnsi="Calibri"/>
          <w:bCs/>
          <w:iCs/>
          <w:sz w:val="22"/>
          <w:szCs w:val="22"/>
        </w:rPr>
        <w:t>Právo uplatnit tuto záruku a právo na plnění z této záruky nelze postoupit. Právo na plnění z této záruky nelze zastavit.</w:t>
      </w:r>
    </w:p>
    <w:p w14:paraId="36557BC9" w14:textId="77777777" w:rsidR="003F1718" w:rsidRPr="00610910" w:rsidRDefault="003F1718" w:rsidP="002F3D2D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</w:p>
    <w:p w14:paraId="38894E78" w14:textId="643DE019" w:rsidR="005D1ABE" w:rsidRPr="000F6ACF" w:rsidRDefault="005D1ABE" w:rsidP="005D1ABE">
      <w:pPr>
        <w:pStyle w:val="2nesltext"/>
        <w:keepNext/>
        <w:spacing w:before="480"/>
      </w:pPr>
      <w:r w:rsidRPr="000F6ACF">
        <w:lastRenderedPageBreak/>
        <w:t xml:space="preserve">V </w:t>
      </w:r>
      <w:r w:rsidR="002F3D2D">
        <w:rPr>
          <w:highlight w:val="cyan"/>
          <w:lang w:bidi="en-US"/>
        </w:rPr>
        <w:fldChar w:fldCharType="begin"/>
      </w:r>
      <w:r w:rsidR="002F3D2D">
        <w:rPr>
          <w:highlight w:val="cyan"/>
          <w:lang w:bidi="en-US"/>
        </w:rPr>
        <w:instrText xml:space="preserve"> MACROBUTTON  AkcentČárka "[Místo - doplní Banka]" </w:instrText>
      </w:r>
      <w:r w:rsidR="002F3D2D">
        <w:rPr>
          <w:highlight w:val="cyan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2F3D2D">
        <w:rPr>
          <w:highlight w:val="cyan"/>
          <w:lang w:bidi="en-US"/>
        </w:rPr>
        <w:fldChar w:fldCharType="begin"/>
      </w:r>
      <w:r w:rsidR="002F3D2D">
        <w:rPr>
          <w:highlight w:val="cyan"/>
          <w:lang w:bidi="en-US"/>
        </w:rPr>
        <w:instrText xml:space="preserve"> MACROBUTTON  AkcentČárka "[Datum - doplní Banka]" </w:instrText>
      </w:r>
      <w:r w:rsidR="002F3D2D">
        <w:rPr>
          <w:highlight w:val="cyan"/>
          <w:lang w:bidi="en-US"/>
        </w:rPr>
        <w:fldChar w:fldCharType="end"/>
      </w:r>
    </w:p>
    <w:p w14:paraId="7BD7A410" w14:textId="489E2DC6" w:rsidR="005D1ABE" w:rsidRPr="00817B88" w:rsidRDefault="002F3D2D" w:rsidP="005D1ABE">
      <w:pPr>
        <w:pStyle w:val="2nesltext"/>
        <w:keepNext/>
      </w:pPr>
      <w:r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"[Jméno a funkce osoby oprávněné zastupovat Banku]" </w:instrText>
      </w:r>
      <w:r>
        <w:rPr>
          <w:highlight w:val="cyan"/>
          <w:lang w:bidi="en-US"/>
        </w:rPr>
        <w:fldChar w:fldCharType="end"/>
      </w:r>
    </w:p>
    <w:p w14:paraId="1ABE0076" w14:textId="77777777" w:rsidR="005D1ABE" w:rsidRPr="000F6ACF" w:rsidRDefault="005D1ABE" w:rsidP="005D1ABE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06247215" w14:textId="77777777" w:rsidR="005D1ABE" w:rsidRPr="000F6ACF" w:rsidRDefault="005D1ABE" w:rsidP="005D1ABE">
      <w:pPr>
        <w:pStyle w:val="2nesltext"/>
        <w:keepNext/>
      </w:pPr>
      <w:r w:rsidRPr="007B01C2">
        <w:rPr>
          <w:i/>
        </w:rPr>
        <w:t>(podpis)</w:t>
      </w:r>
    </w:p>
    <w:sectPr w:rsidR="005D1ABE" w:rsidRPr="000F6ACF" w:rsidSect="000F6BEF">
      <w:footerReference w:type="even" r:id="rId7"/>
      <w:footerReference w:type="default" r:id="rId8"/>
      <w:footerReference w:type="first" r:id="rId9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BD74DC" w14:textId="77777777" w:rsidR="00E91F1C" w:rsidRDefault="00E91F1C">
      <w:r>
        <w:separator/>
      </w:r>
    </w:p>
  </w:endnote>
  <w:endnote w:type="continuationSeparator" w:id="0">
    <w:p w14:paraId="1C140437" w14:textId="77777777" w:rsidR="00E91F1C" w:rsidRDefault="00E91F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D4D9E4" w14:textId="77777777" w:rsidR="00D40674" w:rsidRDefault="008D080E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D40674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2DB7AB4A" w14:textId="77777777" w:rsidR="00D40674" w:rsidRDefault="00D4067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34A8D1" w14:textId="702DDAA1" w:rsidR="00D40674" w:rsidRPr="00764C0F" w:rsidRDefault="008E1FB2">
    <w:pPr>
      <w:pStyle w:val="Zpat"/>
      <w:rPr>
        <w:rFonts w:ascii="Calibri" w:hAnsi="Calibri"/>
        <w:sz w:val="22"/>
        <w:szCs w:val="22"/>
      </w:rPr>
    </w:pPr>
    <w:r>
      <w:rPr>
        <w:rFonts w:ascii="Calibri" w:hAnsi="Calibri"/>
        <w:sz w:val="22"/>
      </w:rPr>
      <w:t>D</w:t>
    </w:r>
    <w:r w:rsidRPr="00A346BD">
      <w:rPr>
        <w:rFonts w:ascii="Calibri" w:hAnsi="Calibri"/>
        <w:sz w:val="22"/>
      </w:rPr>
      <w:t>okumentace</w:t>
    </w:r>
    <w:r>
      <w:rPr>
        <w:rFonts w:ascii="Calibri" w:hAnsi="Calibri"/>
        <w:sz w:val="22"/>
      </w:rPr>
      <w:t xml:space="preserve"> zadávacího řízení </w:t>
    </w:r>
    <w:r w:rsidR="00D04730" w:rsidRPr="00B2743B">
      <w:rPr>
        <w:rFonts w:ascii="Calibri" w:hAnsi="Calibri"/>
        <w:b/>
        <w:sz w:val="22"/>
        <w:szCs w:val="22"/>
      </w:rPr>
      <w:t>KVAD</w:t>
    </w:r>
    <w:r w:rsidR="00D04730">
      <w:rPr>
        <w:rFonts w:ascii="Calibri" w:hAnsi="Calibri"/>
        <w:b/>
        <w:sz w:val="22"/>
        <w:szCs w:val="22"/>
      </w:rPr>
      <w:t>220</w:t>
    </w:r>
    <w:r w:rsidR="00EC3ADE">
      <w:rPr>
        <w:rFonts w:ascii="Calibri" w:hAnsi="Calibri"/>
        <w:b/>
        <w:sz w:val="22"/>
        <w:szCs w:val="22"/>
      </w:rPr>
      <w:t>3</w:t>
    </w:r>
    <w:r w:rsidR="00D04730" w:rsidRPr="000F3D02">
      <w:rPr>
        <w:rFonts w:ascii="Calibri" w:hAnsi="Calibri"/>
        <w:b/>
        <w:sz w:val="22"/>
        <w:szCs w:val="20"/>
      </w:rPr>
      <w:t xml:space="preserve"> </w:t>
    </w:r>
    <w:r w:rsidRPr="006B5D29">
      <w:rPr>
        <w:rFonts w:ascii="Calibri" w:hAnsi="Calibri"/>
        <w:sz w:val="22"/>
        <w:szCs w:val="20"/>
      </w:rPr>
      <w:t>–</w:t>
    </w:r>
    <w:r w:rsidRPr="00A4713D">
      <w:rPr>
        <w:rFonts w:ascii="Calibri" w:hAnsi="Calibri"/>
        <w:sz w:val="22"/>
        <w:szCs w:val="20"/>
      </w:rPr>
      <w:t xml:space="preserve"> </w:t>
    </w:r>
    <w:r w:rsidR="00764C0F" w:rsidRPr="00AD0176">
      <w:rPr>
        <w:rFonts w:ascii="Calibri" w:hAnsi="Calibri"/>
        <w:sz w:val="22"/>
        <w:szCs w:val="20"/>
      </w:rPr>
      <w:t xml:space="preserve">příloha č. </w:t>
    </w:r>
    <w:r w:rsidR="00E2312A">
      <w:rPr>
        <w:rFonts w:ascii="Calibri" w:hAnsi="Calibri"/>
        <w:sz w:val="22"/>
        <w:szCs w:val="20"/>
      </w:rPr>
      <w:t>10</w:t>
    </w:r>
    <w:r>
      <w:rPr>
        <w:rFonts w:ascii="Calibri" w:hAnsi="Calibri"/>
        <w:sz w:val="22"/>
        <w:szCs w:val="20"/>
      </w:rPr>
      <w:tab/>
    </w:r>
    <w:r w:rsidR="00764C0F" w:rsidRPr="0055574C">
      <w:rPr>
        <w:rFonts w:ascii="Calibri" w:hAnsi="Calibri"/>
        <w:sz w:val="22"/>
        <w:szCs w:val="22"/>
      </w:rPr>
      <w:t xml:space="preserve">Stránka </w:t>
    </w:r>
    <w:r w:rsidR="008D080E" w:rsidRPr="0055574C">
      <w:rPr>
        <w:rFonts w:ascii="Calibri" w:hAnsi="Calibri"/>
        <w:b/>
        <w:bCs/>
        <w:sz w:val="22"/>
        <w:szCs w:val="22"/>
      </w:rPr>
      <w:fldChar w:fldCharType="begin"/>
    </w:r>
    <w:r w:rsidR="00764C0F" w:rsidRPr="0055574C">
      <w:rPr>
        <w:rFonts w:ascii="Calibri" w:hAnsi="Calibri"/>
        <w:b/>
        <w:bCs/>
        <w:sz w:val="22"/>
        <w:szCs w:val="22"/>
      </w:rPr>
      <w:instrText>PAGE</w:instrText>
    </w:r>
    <w:r w:rsidR="008D080E" w:rsidRPr="0055574C">
      <w:rPr>
        <w:rFonts w:ascii="Calibri" w:hAnsi="Calibri"/>
        <w:b/>
        <w:bCs/>
        <w:sz w:val="22"/>
        <w:szCs w:val="22"/>
      </w:rPr>
      <w:fldChar w:fldCharType="separate"/>
    </w:r>
    <w:r w:rsidR="00974F5D">
      <w:rPr>
        <w:rFonts w:ascii="Calibri" w:hAnsi="Calibri"/>
        <w:b/>
        <w:bCs/>
        <w:noProof/>
        <w:sz w:val="22"/>
        <w:szCs w:val="22"/>
      </w:rPr>
      <w:t>2</w:t>
    </w:r>
    <w:r w:rsidR="008D080E" w:rsidRPr="0055574C">
      <w:rPr>
        <w:rFonts w:ascii="Calibri" w:hAnsi="Calibri"/>
        <w:b/>
        <w:bCs/>
        <w:sz w:val="22"/>
        <w:szCs w:val="22"/>
      </w:rPr>
      <w:fldChar w:fldCharType="end"/>
    </w:r>
    <w:r w:rsidR="00764C0F" w:rsidRPr="0055574C">
      <w:rPr>
        <w:rFonts w:ascii="Calibri" w:hAnsi="Calibri"/>
        <w:sz w:val="22"/>
        <w:szCs w:val="22"/>
      </w:rPr>
      <w:t xml:space="preserve"> z </w:t>
    </w:r>
    <w:r w:rsidR="008D080E" w:rsidRPr="0055574C">
      <w:rPr>
        <w:rFonts w:ascii="Calibri" w:hAnsi="Calibri"/>
        <w:b/>
        <w:bCs/>
        <w:sz w:val="22"/>
        <w:szCs w:val="22"/>
      </w:rPr>
      <w:fldChar w:fldCharType="begin"/>
    </w:r>
    <w:r w:rsidR="00764C0F" w:rsidRPr="0055574C">
      <w:rPr>
        <w:rFonts w:ascii="Calibri" w:hAnsi="Calibri"/>
        <w:b/>
        <w:bCs/>
        <w:sz w:val="22"/>
        <w:szCs w:val="22"/>
      </w:rPr>
      <w:instrText>NUMPAGES</w:instrText>
    </w:r>
    <w:r w:rsidR="008D080E" w:rsidRPr="0055574C">
      <w:rPr>
        <w:rFonts w:ascii="Calibri" w:hAnsi="Calibri"/>
        <w:b/>
        <w:bCs/>
        <w:sz w:val="22"/>
        <w:szCs w:val="22"/>
      </w:rPr>
      <w:fldChar w:fldCharType="separate"/>
    </w:r>
    <w:r w:rsidR="00974F5D">
      <w:rPr>
        <w:rFonts w:ascii="Calibri" w:hAnsi="Calibri"/>
        <w:b/>
        <w:bCs/>
        <w:noProof/>
        <w:sz w:val="22"/>
        <w:szCs w:val="22"/>
      </w:rPr>
      <w:t>2</w:t>
    </w:r>
    <w:r w:rsidR="008D080E" w:rsidRPr="0055574C">
      <w:rPr>
        <w:rFonts w:ascii="Calibri" w:hAnsi="Calibri"/>
        <w:b/>
        <w:bCs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E53AD1" w14:textId="77777777" w:rsidR="00D40674" w:rsidRDefault="00D40674" w:rsidP="004F2255">
    <w:pPr>
      <w:pStyle w:val="Zpat"/>
      <w:rPr>
        <w:sz w:val="22"/>
        <w:szCs w:val="22"/>
      </w:rPr>
    </w:pPr>
  </w:p>
  <w:p w14:paraId="1D0E3CA5" w14:textId="77777777" w:rsidR="00D40674" w:rsidRPr="00511BEF" w:rsidRDefault="00D40674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CEKK0613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9</w:t>
    </w:r>
    <w:r>
      <w:rPr>
        <w:sz w:val="22"/>
        <w:szCs w:val="22"/>
      </w:rPr>
      <w:tab/>
    </w:r>
    <w:r w:rsidRPr="00511BEF">
      <w:rPr>
        <w:sz w:val="22"/>
        <w:szCs w:val="22"/>
      </w:rPr>
      <w:tab/>
      <w:t xml:space="preserve">Stránka </w:t>
    </w:r>
    <w:r w:rsidRPr="00707B1D">
      <w:rPr>
        <w:b/>
        <w:sz w:val="22"/>
        <w:szCs w:val="22"/>
      </w:rPr>
      <w:t>1</w:t>
    </w:r>
    <w:r w:rsidRPr="00511BEF">
      <w:rPr>
        <w:sz w:val="22"/>
        <w:szCs w:val="22"/>
      </w:rPr>
      <w:t xml:space="preserve"> z </w:t>
    </w:r>
    <w:r w:rsidR="008D080E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8D080E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3</w:t>
    </w:r>
    <w:r w:rsidR="008D080E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AB3CE5" w14:textId="77777777" w:rsidR="00E91F1C" w:rsidRDefault="00E91F1C">
      <w:r>
        <w:separator/>
      </w:r>
    </w:p>
  </w:footnote>
  <w:footnote w:type="continuationSeparator" w:id="0">
    <w:p w14:paraId="2A8A117C" w14:textId="77777777" w:rsidR="00E91F1C" w:rsidRDefault="00E91F1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55DC62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7"/>
    <w:multiLevelType w:val="multilevel"/>
    <w:tmpl w:val="FEB4E85C"/>
    <w:name w:val="WW8Num7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ind w:left="2490" w:hanging="360"/>
      </w:pPr>
    </w:lvl>
    <w:lvl w:ilvl="2" w:tentative="1">
      <w:start w:val="1"/>
      <w:numFmt w:val="lowerRoman"/>
      <w:lvlText w:val="%3."/>
      <w:lvlJc w:val="right"/>
      <w:pPr>
        <w:ind w:left="3210" w:hanging="180"/>
      </w:pPr>
    </w:lvl>
    <w:lvl w:ilvl="3" w:tentative="1">
      <w:start w:val="1"/>
      <w:numFmt w:val="decimal"/>
      <w:lvlText w:val="%4."/>
      <w:lvlJc w:val="left"/>
      <w:pPr>
        <w:ind w:left="3930" w:hanging="360"/>
      </w:pPr>
    </w:lvl>
    <w:lvl w:ilvl="4" w:tentative="1">
      <w:start w:val="1"/>
      <w:numFmt w:val="lowerLetter"/>
      <w:lvlText w:val="%5."/>
      <w:lvlJc w:val="left"/>
      <w:pPr>
        <w:ind w:left="4650" w:hanging="360"/>
      </w:pPr>
    </w:lvl>
    <w:lvl w:ilvl="5" w:tentative="1">
      <w:start w:val="1"/>
      <w:numFmt w:val="lowerRoman"/>
      <w:lvlText w:val="%6."/>
      <w:lvlJc w:val="right"/>
      <w:pPr>
        <w:ind w:left="5370" w:hanging="180"/>
      </w:pPr>
    </w:lvl>
    <w:lvl w:ilvl="6" w:tentative="1">
      <w:start w:val="1"/>
      <w:numFmt w:val="decimal"/>
      <w:lvlText w:val="%7."/>
      <w:lvlJc w:val="left"/>
      <w:pPr>
        <w:ind w:left="6090" w:hanging="360"/>
      </w:pPr>
    </w:lvl>
    <w:lvl w:ilvl="7" w:tentative="1">
      <w:start w:val="1"/>
      <w:numFmt w:val="lowerLetter"/>
      <w:lvlText w:val="%8."/>
      <w:lvlJc w:val="left"/>
      <w:pPr>
        <w:ind w:left="6810" w:hanging="360"/>
      </w:pPr>
    </w:lvl>
    <w:lvl w:ilvl="8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4200E7"/>
    <w:multiLevelType w:val="hybridMultilevel"/>
    <w:tmpl w:val="00A2974C"/>
    <w:lvl w:ilvl="0" w:tplc="26A4C1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1FD7968"/>
    <w:multiLevelType w:val="hybridMultilevel"/>
    <w:tmpl w:val="C65E9E42"/>
    <w:lvl w:ilvl="0" w:tplc="742888C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3563624"/>
    <w:multiLevelType w:val="multilevel"/>
    <w:tmpl w:val="8C401CD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11D671E7"/>
    <w:multiLevelType w:val="hybridMultilevel"/>
    <w:tmpl w:val="05EA1E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F40275"/>
    <w:multiLevelType w:val="hybridMultilevel"/>
    <w:tmpl w:val="7AC44954"/>
    <w:lvl w:ilvl="0" w:tplc="9296F1B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1EB11F28"/>
    <w:multiLevelType w:val="hybridMultilevel"/>
    <w:tmpl w:val="3F4E1C9C"/>
    <w:lvl w:ilvl="0" w:tplc="CE62145A">
      <w:start w:val="1"/>
      <w:numFmt w:val="lowerRoman"/>
      <w:lvlText w:val="%1)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2" w15:restartNumberingAfterBreak="0">
    <w:nsid w:val="20157682"/>
    <w:multiLevelType w:val="hybridMultilevel"/>
    <w:tmpl w:val="AF3C30C2"/>
    <w:lvl w:ilvl="0" w:tplc="86D8A1C0">
      <w:start w:val="1"/>
      <w:numFmt w:val="decimal"/>
      <w:pStyle w:val="Seznamsodrkami4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7D54397"/>
    <w:multiLevelType w:val="multilevel"/>
    <w:tmpl w:val="71EAA044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12B7E32"/>
    <w:multiLevelType w:val="multilevel"/>
    <w:tmpl w:val="23B88B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130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03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40" w:hanging="2160"/>
      </w:pPr>
      <w:rPr>
        <w:rFonts w:hint="default"/>
      </w:rPr>
    </w:lvl>
  </w:abstractNum>
  <w:abstractNum w:abstractNumId="15" w15:restartNumberingAfterBreak="0">
    <w:nsid w:val="3294080C"/>
    <w:multiLevelType w:val="hybridMultilevel"/>
    <w:tmpl w:val="D794CF86"/>
    <w:lvl w:ilvl="0" w:tplc="0405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6" w15:restartNumberingAfterBreak="0">
    <w:nsid w:val="34D175C3"/>
    <w:multiLevelType w:val="hybridMultilevel"/>
    <w:tmpl w:val="F14CB144"/>
    <w:lvl w:ilvl="0" w:tplc="B89EFF28">
      <w:start w:val="1"/>
      <w:numFmt w:val="decimal"/>
      <w:lvlText w:val="3.4.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626382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78C3B76"/>
    <w:multiLevelType w:val="hybridMultilevel"/>
    <w:tmpl w:val="9E14F57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38B94357"/>
    <w:multiLevelType w:val="hybridMultilevel"/>
    <w:tmpl w:val="64185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210254"/>
    <w:multiLevelType w:val="hybridMultilevel"/>
    <w:tmpl w:val="E2489458"/>
    <w:lvl w:ilvl="0" w:tplc="57561630">
      <w:start w:val="1"/>
      <w:numFmt w:val="decimal"/>
      <w:lvlText w:val="3.5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BC5DFA"/>
    <w:multiLevelType w:val="hybridMultilevel"/>
    <w:tmpl w:val="A2FAEAD4"/>
    <w:lvl w:ilvl="0" w:tplc="7E2E2844">
      <w:start w:val="1"/>
      <w:numFmt w:val="lowerRoman"/>
      <w:lvlText w:val="%1)"/>
      <w:lvlJc w:val="left"/>
      <w:pPr>
        <w:ind w:left="1776" w:hanging="360"/>
      </w:pPr>
      <w:rPr>
        <w:rFonts w:ascii="Verdana" w:eastAsia="Times New Roman" w:hAnsi="Verdana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22" w15:restartNumberingAfterBreak="0">
    <w:nsid w:val="40BA6709"/>
    <w:multiLevelType w:val="multilevel"/>
    <w:tmpl w:val="1158C876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4C63340"/>
    <w:multiLevelType w:val="hybridMultilevel"/>
    <w:tmpl w:val="B7A498D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B6E77E6"/>
    <w:multiLevelType w:val="hybridMultilevel"/>
    <w:tmpl w:val="1158C876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D1D2014"/>
    <w:multiLevelType w:val="hybridMultilevel"/>
    <w:tmpl w:val="C67AC896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CA77FA"/>
    <w:multiLevelType w:val="hybridMultilevel"/>
    <w:tmpl w:val="FE7A4D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93E57AA"/>
    <w:multiLevelType w:val="hybridMultilevel"/>
    <w:tmpl w:val="DE34FD20"/>
    <w:lvl w:ilvl="0" w:tplc="4B14D4CA">
      <w:start w:val="1"/>
      <w:numFmt w:val="decimal"/>
      <w:lvlText w:val="3.6.1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A338EE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3EE684F"/>
    <w:multiLevelType w:val="hybridMultilevel"/>
    <w:tmpl w:val="BF4670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BA32D1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5841F21"/>
    <w:multiLevelType w:val="multilevel"/>
    <w:tmpl w:val="C5E2F96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33" w15:restartNumberingAfterBreak="0">
    <w:nsid w:val="7BCE60E9"/>
    <w:multiLevelType w:val="hybridMultilevel"/>
    <w:tmpl w:val="4300C858"/>
    <w:lvl w:ilvl="0" w:tplc="94FC2E4A">
      <w:start w:val="1"/>
      <w:numFmt w:val="decimal"/>
      <w:lvlText w:val="3.6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254086"/>
    <w:multiLevelType w:val="hybridMultilevel"/>
    <w:tmpl w:val="43D22504"/>
    <w:lvl w:ilvl="0" w:tplc="37B21F74">
      <w:start w:val="2"/>
      <w:numFmt w:val="bullet"/>
      <w:pStyle w:val="intable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9"/>
  </w:num>
  <w:num w:numId="3">
    <w:abstractNumId w:val="26"/>
  </w:num>
  <w:num w:numId="4">
    <w:abstractNumId w:val="6"/>
  </w:num>
  <w:num w:numId="5">
    <w:abstractNumId w:val="8"/>
  </w:num>
  <w:num w:numId="6">
    <w:abstractNumId w:val="3"/>
  </w:num>
  <w:num w:numId="7">
    <w:abstractNumId w:val="34"/>
  </w:num>
  <w:num w:numId="8">
    <w:abstractNumId w:val="12"/>
  </w:num>
  <w:num w:numId="9">
    <w:abstractNumId w:val="14"/>
  </w:num>
  <w:num w:numId="10">
    <w:abstractNumId w:val="32"/>
  </w:num>
  <w:num w:numId="11">
    <w:abstractNumId w:val="10"/>
  </w:num>
  <w:num w:numId="12">
    <w:abstractNumId w:val="21"/>
  </w:num>
  <w:num w:numId="13">
    <w:abstractNumId w:val="27"/>
  </w:num>
  <w:num w:numId="14">
    <w:abstractNumId w:val="31"/>
  </w:num>
  <w:num w:numId="15">
    <w:abstractNumId w:val="4"/>
  </w:num>
  <w:num w:numId="16">
    <w:abstractNumId w:val="7"/>
  </w:num>
  <w:num w:numId="17">
    <w:abstractNumId w:val="25"/>
  </w:num>
  <w:num w:numId="18">
    <w:abstractNumId w:val="16"/>
  </w:num>
  <w:num w:numId="19">
    <w:abstractNumId w:val="20"/>
  </w:num>
  <w:num w:numId="20">
    <w:abstractNumId w:val="33"/>
  </w:num>
  <w:num w:numId="21">
    <w:abstractNumId w:val="28"/>
  </w:num>
  <w:num w:numId="22">
    <w:abstractNumId w:val="24"/>
  </w:num>
  <w:num w:numId="23">
    <w:abstractNumId w:val="29"/>
  </w:num>
  <w:num w:numId="24">
    <w:abstractNumId w:val="15"/>
  </w:num>
  <w:num w:numId="25">
    <w:abstractNumId w:val="17"/>
  </w:num>
  <w:num w:numId="26">
    <w:abstractNumId w:val="11"/>
  </w:num>
  <w:num w:numId="27">
    <w:abstractNumId w:val="0"/>
  </w:num>
  <w:num w:numId="28">
    <w:abstractNumId w:val="13"/>
  </w:num>
  <w:num w:numId="29">
    <w:abstractNumId w:val="23"/>
  </w:num>
  <w:num w:numId="30">
    <w:abstractNumId w:val="22"/>
  </w:num>
  <w:num w:numId="31">
    <w:abstractNumId w:val="5"/>
  </w:num>
  <w:num w:numId="32">
    <w:abstractNumId w:val="19"/>
  </w:num>
  <w:num w:numId="33">
    <w:abstractNumId w:val="1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578E6"/>
    <w:rsid w:val="00001471"/>
    <w:rsid w:val="00003ED3"/>
    <w:rsid w:val="0000566F"/>
    <w:rsid w:val="00006B84"/>
    <w:rsid w:val="00011A24"/>
    <w:rsid w:val="00013B94"/>
    <w:rsid w:val="00023344"/>
    <w:rsid w:val="0002535F"/>
    <w:rsid w:val="00025EEC"/>
    <w:rsid w:val="000303A7"/>
    <w:rsid w:val="00035174"/>
    <w:rsid w:val="00041C78"/>
    <w:rsid w:val="00041E40"/>
    <w:rsid w:val="0005294E"/>
    <w:rsid w:val="00053459"/>
    <w:rsid w:val="00057899"/>
    <w:rsid w:val="000578D7"/>
    <w:rsid w:val="000578E6"/>
    <w:rsid w:val="00063F68"/>
    <w:rsid w:val="0006528C"/>
    <w:rsid w:val="00065490"/>
    <w:rsid w:val="0007138F"/>
    <w:rsid w:val="000770EF"/>
    <w:rsid w:val="000807BA"/>
    <w:rsid w:val="00083060"/>
    <w:rsid w:val="00090396"/>
    <w:rsid w:val="00094B5B"/>
    <w:rsid w:val="00094CE5"/>
    <w:rsid w:val="00096459"/>
    <w:rsid w:val="000A1B5C"/>
    <w:rsid w:val="000A1EBD"/>
    <w:rsid w:val="000A25DF"/>
    <w:rsid w:val="000B35CF"/>
    <w:rsid w:val="000C31B2"/>
    <w:rsid w:val="000C7231"/>
    <w:rsid w:val="000C780A"/>
    <w:rsid w:val="000D0808"/>
    <w:rsid w:val="000D1E94"/>
    <w:rsid w:val="000D564C"/>
    <w:rsid w:val="000D6F65"/>
    <w:rsid w:val="000E00E3"/>
    <w:rsid w:val="000E2794"/>
    <w:rsid w:val="000E40BD"/>
    <w:rsid w:val="000E5EB5"/>
    <w:rsid w:val="000E7815"/>
    <w:rsid w:val="000F4CD1"/>
    <w:rsid w:val="000F632D"/>
    <w:rsid w:val="000F6BEF"/>
    <w:rsid w:val="000F7048"/>
    <w:rsid w:val="0010123B"/>
    <w:rsid w:val="00101C6B"/>
    <w:rsid w:val="00103249"/>
    <w:rsid w:val="001066C0"/>
    <w:rsid w:val="00112C87"/>
    <w:rsid w:val="00114C0D"/>
    <w:rsid w:val="001164C7"/>
    <w:rsid w:val="001206F5"/>
    <w:rsid w:val="00123384"/>
    <w:rsid w:val="00124E08"/>
    <w:rsid w:val="00141DA6"/>
    <w:rsid w:val="0014345A"/>
    <w:rsid w:val="00151A99"/>
    <w:rsid w:val="001525E8"/>
    <w:rsid w:val="00154668"/>
    <w:rsid w:val="00156D67"/>
    <w:rsid w:val="0016009B"/>
    <w:rsid w:val="00162B7C"/>
    <w:rsid w:val="001650F7"/>
    <w:rsid w:val="001658BA"/>
    <w:rsid w:val="00165995"/>
    <w:rsid w:val="001663D1"/>
    <w:rsid w:val="0016675D"/>
    <w:rsid w:val="001667F7"/>
    <w:rsid w:val="00166A37"/>
    <w:rsid w:val="00170561"/>
    <w:rsid w:val="00172190"/>
    <w:rsid w:val="00175B55"/>
    <w:rsid w:val="00177EA5"/>
    <w:rsid w:val="001805FB"/>
    <w:rsid w:val="00183A7A"/>
    <w:rsid w:val="00184264"/>
    <w:rsid w:val="001864FB"/>
    <w:rsid w:val="00190CEB"/>
    <w:rsid w:val="00197807"/>
    <w:rsid w:val="001A15B5"/>
    <w:rsid w:val="001A2B63"/>
    <w:rsid w:val="001A5050"/>
    <w:rsid w:val="001A62B7"/>
    <w:rsid w:val="001B17CA"/>
    <w:rsid w:val="001B59E2"/>
    <w:rsid w:val="001C5E3F"/>
    <w:rsid w:val="001E215F"/>
    <w:rsid w:val="001E389B"/>
    <w:rsid w:val="001E4217"/>
    <w:rsid w:val="001F057E"/>
    <w:rsid w:val="001F2390"/>
    <w:rsid w:val="001F30B5"/>
    <w:rsid w:val="001F760D"/>
    <w:rsid w:val="002057FA"/>
    <w:rsid w:val="00207250"/>
    <w:rsid w:val="00211134"/>
    <w:rsid w:val="00211840"/>
    <w:rsid w:val="002121F8"/>
    <w:rsid w:val="00215995"/>
    <w:rsid w:val="00222EB7"/>
    <w:rsid w:val="002337CA"/>
    <w:rsid w:val="00237E3B"/>
    <w:rsid w:val="002408F9"/>
    <w:rsid w:val="002417DB"/>
    <w:rsid w:val="00245B2E"/>
    <w:rsid w:val="00247474"/>
    <w:rsid w:val="002525DA"/>
    <w:rsid w:val="00254312"/>
    <w:rsid w:val="00257E6E"/>
    <w:rsid w:val="00261E1A"/>
    <w:rsid w:val="002672D9"/>
    <w:rsid w:val="00270607"/>
    <w:rsid w:val="00270AA3"/>
    <w:rsid w:val="0027161A"/>
    <w:rsid w:val="0027398E"/>
    <w:rsid w:val="00286565"/>
    <w:rsid w:val="002904FE"/>
    <w:rsid w:val="00291024"/>
    <w:rsid w:val="002913B0"/>
    <w:rsid w:val="00291EDD"/>
    <w:rsid w:val="00293101"/>
    <w:rsid w:val="00293465"/>
    <w:rsid w:val="00293AE8"/>
    <w:rsid w:val="00295DED"/>
    <w:rsid w:val="00296E39"/>
    <w:rsid w:val="00297129"/>
    <w:rsid w:val="002B2093"/>
    <w:rsid w:val="002B7C1E"/>
    <w:rsid w:val="002C30BB"/>
    <w:rsid w:val="002C7860"/>
    <w:rsid w:val="002D2C4D"/>
    <w:rsid w:val="002E1190"/>
    <w:rsid w:val="002E3631"/>
    <w:rsid w:val="002E661F"/>
    <w:rsid w:val="002F16B9"/>
    <w:rsid w:val="002F3D2D"/>
    <w:rsid w:val="002F4567"/>
    <w:rsid w:val="002F4927"/>
    <w:rsid w:val="00302C62"/>
    <w:rsid w:val="003054FD"/>
    <w:rsid w:val="00305857"/>
    <w:rsid w:val="003078C4"/>
    <w:rsid w:val="003105CC"/>
    <w:rsid w:val="00315378"/>
    <w:rsid w:val="00315429"/>
    <w:rsid w:val="00320E24"/>
    <w:rsid w:val="0032269B"/>
    <w:rsid w:val="0032680D"/>
    <w:rsid w:val="00333213"/>
    <w:rsid w:val="00333F3C"/>
    <w:rsid w:val="003432FC"/>
    <w:rsid w:val="00344AC7"/>
    <w:rsid w:val="00344B12"/>
    <w:rsid w:val="003477EC"/>
    <w:rsid w:val="00350ABC"/>
    <w:rsid w:val="00351A2E"/>
    <w:rsid w:val="003536FD"/>
    <w:rsid w:val="003608F0"/>
    <w:rsid w:val="00360EC8"/>
    <w:rsid w:val="00363C6C"/>
    <w:rsid w:val="003726C2"/>
    <w:rsid w:val="003802F8"/>
    <w:rsid w:val="003843BC"/>
    <w:rsid w:val="00391E28"/>
    <w:rsid w:val="0039573F"/>
    <w:rsid w:val="0039596D"/>
    <w:rsid w:val="003A2766"/>
    <w:rsid w:val="003B0299"/>
    <w:rsid w:val="003B1317"/>
    <w:rsid w:val="003B2579"/>
    <w:rsid w:val="003B5A3F"/>
    <w:rsid w:val="003C0033"/>
    <w:rsid w:val="003C2B98"/>
    <w:rsid w:val="003C619A"/>
    <w:rsid w:val="003D2165"/>
    <w:rsid w:val="003D22B9"/>
    <w:rsid w:val="003D2BB4"/>
    <w:rsid w:val="003D5901"/>
    <w:rsid w:val="003D7B0B"/>
    <w:rsid w:val="003E400A"/>
    <w:rsid w:val="003E563E"/>
    <w:rsid w:val="003E6747"/>
    <w:rsid w:val="003F1718"/>
    <w:rsid w:val="003F489C"/>
    <w:rsid w:val="003F6138"/>
    <w:rsid w:val="003F773F"/>
    <w:rsid w:val="00401A2D"/>
    <w:rsid w:val="0040232A"/>
    <w:rsid w:val="00403540"/>
    <w:rsid w:val="004048A1"/>
    <w:rsid w:val="00404F78"/>
    <w:rsid w:val="00411D85"/>
    <w:rsid w:val="00414DF3"/>
    <w:rsid w:val="0041521A"/>
    <w:rsid w:val="0042208F"/>
    <w:rsid w:val="0043195C"/>
    <w:rsid w:val="0043313B"/>
    <w:rsid w:val="00436F60"/>
    <w:rsid w:val="00437981"/>
    <w:rsid w:val="00441EFD"/>
    <w:rsid w:val="0044248B"/>
    <w:rsid w:val="00443306"/>
    <w:rsid w:val="0044653F"/>
    <w:rsid w:val="004466FC"/>
    <w:rsid w:val="00450F3A"/>
    <w:rsid w:val="00452BC5"/>
    <w:rsid w:val="00453AF6"/>
    <w:rsid w:val="00453B89"/>
    <w:rsid w:val="00456D7D"/>
    <w:rsid w:val="00462918"/>
    <w:rsid w:val="00463A93"/>
    <w:rsid w:val="004645AE"/>
    <w:rsid w:val="00470299"/>
    <w:rsid w:val="00473ADC"/>
    <w:rsid w:val="0048329A"/>
    <w:rsid w:val="00486E0C"/>
    <w:rsid w:val="004962C4"/>
    <w:rsid w:val="004A237F"/>
    <w:rsid w:val="004A349F"/>
    <w:rsid w:val="004A5F23"/>
    <w:rsid w:val="004A6131"/>
    <w:rsid w:val="004B0A83"/>
    <w:rsid w:val="004B0DA5"/>
    <w:rsid w:val="004B32B0"/>
    <w:rsid w:val="004B3669"/>
    <w:rsid w:val="004B7CF8"/>
    <w:rsid w:val="004C3AFE"/>
    <w:rsid w:val="004C4417"/>
    <w:rsid w:val="004C49FA"/>
    <w:rsid w:val="004C6D14"/>
    <w:rsid w:val="004D2C94"/>
    <w:rsid w:val="004D4BA7"/>
    <w:rsid w:val="004E07BC"/>
    <w:rsid w:val="004E2919"/>
    <w:rsid w:val="004E3E9C"/>
    <w:rsid w:val="004F090F"/>
    <w:rsid w:val="004F2158"/>
    <w:rsid w:val="004F2255"/>
    <w:rsid w:val="004F3FEB"/>
    <w:rsid w:val="004F4210"/>
    <w:rsid w:val="004F6665"/>
    <w:rsid w:val="00506F9B"/>
    <w:rsid w:val="00507666"/>
    <w:rsid w:val="005105B3"/>
    <w:rsid w:val="00511B5E"/>
    <w:rsid w:val="00523857"/>
    <w:rsid w:val="0052479A"/>
    <w:rsid w:val="00526F79"/>
    <w:rsid w:val="00537147"/>
    <w:rsid w:val="0054012A"/>
    <w:rsid w:val="00543083"/>
    <w:rsid w:val="0055102A"/>
    <w:rsid w:val="005546F6"/>
    <w:rsid w:val="00555688"/>
    <w:rsid w:val="0055574C"/>
    <w:rsid w:val="00556672"/>
    <w:rsid w:val="00560022"/>
    <w:rsid w:val="005609C1"/>
    <w:rsid w:val="005770CB"/>
    <w:rsid w:val="00582004"/>
    <w:rsid w:val="00584B7C"/>
    <w:rsid w:val="00591DF7"/>
    <w:rsid w:val="0059457B"/>
    <w:rsid w:val="005963DA"/>
    <w:rsid w:val="005A1A7D"/>
    <w:rsid w:val="005A3E6F"/>
    <w:rsid w:val="005B18E2"/>
    <w:rsid w:val="005B565D"/>
    <w:rsid w:val="005B5714"/>
    <w:rsid w:val="005B61DF"/>
    <w:rsid w:val="005B7FB1"/>
    <w:rsid w:val="005C3258"/>
    <w:rsid w:val="005C7B38"/>
    <w:rsid w:val="005D1ABE"/>
    <w:rsid w:val="005D246D"/>
    <w:rsid w:val="005D70DF"/>
    <w:rsid w:val="005E009C"/>
    <w:rsid w:val="005E227F"/>
    <w:rsid w:val="005E29AF"/>
    <w:rsid w:val="005E3594"/>
    <w:rsid w:val="005E61FB"/>
    <w:rsid w:val="005F18E9"/>
    <w:rsid w:val="005F2BB0"/>
    <w:rsid w:val="005F624F"/>
    <w:rsid w:val="005F799B"/>
    <w:rsid w:val="005F7BE1"/>
    <w:rsid w:val="00601CC5"/>
    <w:rsid w:val="006020CA"/>
    <w:rsid w:val="00610910"/>
    <w:rsid w:val="00610FB4"/>
    <w:rsid w:val="0061252C"/>
    <w:rsid w:val="00617A61"/>
    <w:rsid w:val="00622DF3"/>
    <w:rsid w:val="0063187E"/>
    <w:rsid w:val="0063708D"/>
    <w:rsid w:val="00637F8E"/>
    <w:rsid w:val="00642816"/>
    <w:rsid w:val="00643EC9"/>
    <w:rsid w:val="00644151"/>
    <w:rsid w:val="00644A59"/>
    <w:rsid w:val="00646616"/>
    <w:rsid w:val="006508CF"/>
    <w:rsid w:val="006519DE"/>
    <w:rsid w:val="006524C4"/>
    <w:rsid w:val="006539A6"/>
    <w:rsid w:val="006540EA"/>
    <w:rsid w:val="006550E3"/>
    <w:rsid w:val="006552CC"/>
    <w:rsid w:val="006555CC"/>
    <w:rsid w:val="006651FC"/>
    <w:rsid w:val="00667B88"/>
    <w:rsid w:val="006714DB"/>
    <w:rsid w:val="00673F77"/>
    <w:rsid w:val="00680E5D"/>
    <w:rsid w:val="00684349"/>
    <w:rsid w:val="006A0E13"/>
    <w:rsid w:val="006A2D11"/>
    <w:rsid w:val="006A3D96"/>
    <w:rsid w:val="006A5B6F"/>
    <w:rsid w:val="006A6F6D"/>
    <w:rsid w:val="006B41FF"/>
    <w:rsid w:val="006B7E3E"/>
    <w:rsid w:val="006C0E52"/>
    <w:rsid w:val="006C1541"/>
    <w:rsid w:val="006C3369"/>
    <w:rsid w:val="006C5F3B"/>
    <w:rsid w:val="006C7F45"/>
    <w:rsid w:val="006D125B"/>
    <w:rsid w:val="006D1D46"/>
    <w:rsid w:val="006D312C"/>
    <w:rsid w:val="006D3130"/>
    <w:rsid w:val="006D4986"/>
    <w:rsid w:val="006D4EC1"/>
    <w:rsid w:val="006D5E1B"/>
    <w:rsid w:val="006D653E"/>
    <w:rsid w:val="006D69A8"/>
    <w:rsid w:val="006E7BE9"/>
    <w:rsid w:val="006F47F8"/>
    <w:rsid w:val="006F5396"/>
    <w:rsid w:val="006F6E6A"/>
    <w:rsid w:val="007010E6"/>
    <w:rsid w:val="00701627"/>
    <w:rsid w:val="00702147"/>
    <w:rsid w:val="007041F5"/>
    <w:rsid w:val="00707B1D"/>
    <w:rsid w:val="007139FE"/>
    <w:rsid w:val="00713D4D"/>
    <w:rsid w:val="007247F6"/>
    <w:rsid w:val="00725D0C"/>
    <w:rsid w:val="00725EE6"/>
    <w:rsid w:val="007267DA"/>
    <w:rsid w:val="007405D8"/>
    <w:rsid w:val="00740CC9"/>
    <w:rsid w:val="00741408"/>
    <w:rsid w:val="00744B64"/>
    <w:rsid w:val="007450CE"/>
    <w:rsid w:val="007458A7"/>
    <w:rsid w:val="00750A37"/>
    <w:rsid w:val="007545E9"/>
    <w:rsid w:val="007547E9"/>
    <w:rsid w:val="00754BCB"/>
    <w:rsid w:val="00756D64"/>
    <w:rsid w:val="00764C0F"/>
    <w:rsid w:val="00772A56"/>
    <w:rsid w:val="007844E9"/>
    <w:rsid w:val="007866A1"/>
    <w:rsid w:val="00794831"/>
    <w:rsid w:val="007A2F2F"/>
    <w:rsid w:val="007A3BD5"/>
    <w:rsid w:val="007A5971"/>
    <w:rsid w:val="007B3984"/>
    <w:rsid w:val="007C2BE2"/>
    <w:rsid w:val="007C2E49"/>
    <w:rsid w:val="007C43A8"/>
    <w:rsid w:val="007C610D"/>
    <w:rsid w:val="007C719C"/>
    <w:rsid w:val="007E3F16"/>
    <w:rsid w:val="007E49BB"/>
    <w:rsid w:val="007F25DF"/>
    <w:rsid w:val="00803DAF"/>
    <w:rsid w:val="00804003"/>
    <w:rsid w:val="00810C5D"/>
    <w:rsid w:val="0081530E"/>
    <w:rsid w:val="00815493"/>
    <w:rsid w:val="00815B6F"/>
    <w:rsid w:val="008231C8"/>
    <w:rsid w:val="00827252"/>
    <w:rsid w:val="00830E14"/>
    <w:rsid w:val="0083312C"/>
    <w:rsid w:val="00833AEC"/>
    <w:rsid w:val="00833E2F"/>
    <w:rsid w:val="008378EC"/>
    <w:rsid w:val="0084046E"/>
    <w:rsid w:val="00840B6B"/>
    <w:rsid w:val="00840EC7"/>
    <w:rsid w:val="00842475"/>
    <w:rsid w:val="008450E3"/>
    <w:rsid w:val="00847540"/>
    <w:rsid w:val="00850B9B"/>
    <w:rsid w:val="0085336C"/>
    <w:rsid w:val="00853A1B"/>
    <w:rsid w:val="00853DDB"/>
    <w:rsid w:val="00855BE4"/>
    <w:rsid w:val="0086000F"/>
    <w:rsid w:val="00863CDF"/>
    <w:rsid w:val="00864053"/>
    <w:rsid w:val="00865D5F"/>
    <w:rsid w:val="008701C0"/>
    <w:rsid w:val="00870536"/>
    <w:rsid w:val="00874F19"/>
    <w:rsid w:val="00876182"/>
    <w:rsid w:val="0087705C"/>
    <w:rsid w:val="008803E6"/>
    <w:rsid w:val="00882895"/>
    <w:rsid w:val="0088517F"/>
    <w:rsid w:val="008877DD"/>
    <w:rsid w:val="0089103D"/>
    <w:rsid w:val="008917AC"/>
    <w:rsid w:val="00892CF1"/>
    <w:rsid w:val="008960FA"/>
    <w:rsid w:val="00897F03"/>
    <w:rsid w:val="008A0FDE"/>
    <w:rsid w:val="008A1831"/>
    <w:rsid w:val="008A30D0"/>
    <w:rsid w:val="008A59A4"/>
    <w:rsid w:val="008A5E2D"/>
    <w:rsid w:val="008C1861"/>
    <w:rsid w:val="008C30FC"/>
    <w:rsid w:val="008C4DE5"/>
    <w:rsid w:val="008C7F78"/>
    <w:rsid w:val="008D080E"/>
    <w:rsid w:val="008D2293"/>
    <w:rsid w:val="008D4EC8"/>
    <w:rsid w:val="008D618D"/>
    <w:rsid w:val="008E1FB2"/>
    <w:rsid w:val="008E48D7"/>
    <w:rsid w:val="0090229E"/>
    <w:rsid w:val="009125B8"/>
    <w:rsid w:val="00914C89"/>
    <w:rsid w:val="00915E2F"/>
    <w:rsid w:val="00916CAB"/>
    <w:rsid w:val="009172F8"/>
    <w:rsid w:val="00926C6D"/>
    <w:rsid w:val="0093306F"/>
    <w:rsid w:val="0093424E"/>
    <w:rsid w:val="00934BE3"/>
    <w:rsid w:val="00934CCE"/>
    <w:rsid w:val="00935BEB"/>
    <w:rsid w:val="00937E07"/>
    <w:rsid w:val="00942C61"/>
    <w:rsid w:val="00945A9D"/>
    <w:rsid w:val="00950744"/>
    <w:rsid w:val="00951850"/>
    <w:rsid w:val="009550F3"/>
    <w:rsid w:val="00955330"/>
    <w:rsid w:val="00965ECD"/>
    <w:rsid w:val="009730E6"/>
    <w:rsid w:val="009731A6"/>
    <w:rsid w:val="00974F5D"/>
    <w:rsid w:val="00976279"/>
    <w:rsid w:val="00980D4D"/>
    <w:rsid w:val="00983CBC"/>
    <w:rsid w:val="009840C4"/>
    <w:rsid w:val="00984919"/>
    <w:rsid w:val="00985E89"/>
    <w:rsid w:val="00995DE0"/>
    <w:rsid w:val="009A0CE6"/>
    <w:rsid w:val="009B25E5"/>
    <w:rsid w:val="009B3201"/>
    <w:rsid w:val="009B4F7A"/>
    <w:rsid w:val="009B5F84"/>
    <w:rsid w:val="009C0598"/>
    <w:rsid w:val="009C74F6"/>
    <w:rsid w:val="009E4DCA"/>
    <w:rsid w:val="009F6FB9"/>
    <w:rsid w:val="00A020B7"/>
    <w:rsid w:val="00A0358E"/>
    <w:rsid w:val="00A043A0"/>
    <w:rsid w:val="00A04AA1"/>
    <w:rsid w:val="00A054F4"/>
    <w:rsid w:val="00A11118"/>
    <w:rsid w:val="00A1176B"/>
    <w:rsid w:val="00A15896"/>
    <w:rsid w:val="00A15C53"/>
    <w:rsid w:val="00A214BD"/>
    <w:rsid w:val="00A21E84"/>
    <w:rsid w:val="00A2498E"/>
    <w:rsid w:val="00A24E73"/>
    <w:rsid w:val="00A30063"/>
    <w:rsid w:val="00A33984"/>
    <w:rsid w:val="00A469C7"/>
    <w:rsid w:val="00A474A1"/>
    <w:rsid w:val="00A5422C"/>
    <w:rsid w:val="00A5460E"/>
    <w:rsid w:val="00A601C6"/>
    <w:rsid w:val="00A629C6"/>
    <w:rsid w:val="00A64242"/>
    <w:rsid w:val="00A678FC"/>
    <w:rsid w:val="00A67A32"/>
    <w:rsid w:val="00A67E80"/>
    <w:rsid w:val="00A72198"/>
    <w:rsid w:val="00A74A15"/>
    <w:rsid w:val="00A81C02"/>
    <w:rsid w:val="00A82FBE"/>
    <w:rsid w:val="00A833C0"/>
    <w:rsid w:val="00A873EB"/>
    <w:rsid w:val="00A97E89"/>
    <w:rsid w:val="00AA1B99"/>
    <w:rsid w:val="00AA2D39"/>
    <w:rsid w:val="00AA3C78"/>
    <w:rsid w:val="00AA7251"/>
    <w:rsid w:val="00AB0A47"/>
    <w:rsid w:val="00AB2306"/>
    <w:rsid w:val="00AB2512"/>
    <w:rsid w:val="00AB461B"/>
    <w:rsid w:val="00AB4B49"/>
    <w:rsid w:val="00AC4BE1"/>
    <w:rsid w:val="00AC6CEE"/>
    <w:rsid w:val="00AC71A3"/>
    <w:rsid w:val="00AD0176"/>
    <w:rsid w:val="00AD2AC7"/>
    <w:rsid w:val="00AD6A0B"/>
    <w:rsid w:val="00AD70B0"/>
    <w:rsid w:val="00AE0F73"/>
    <w:rsid w:val="00AE15EA"/>
    <w:rsid w:val="00AE24C2"/>
    <w:rsid w:val="00AE3102"/>
    <w:rsid w:val="00AF14EB"/>
    <w:rsid w:val="00AF3398"/>
    <w:rsid w:val="00AF4CB2"/>
    <w:rsid w:val="00B01990"/>
    <w:rsid w:val="00B113EC"/>
    <w:rsid w:val="00B11757"/>
    <w:rsid w:val="00B13E6A"/>
    <w:rsid w:val="00B24579"/>
    <w:rsid w:val="00B2743B"/>
    <w:rsid w:val="00B33328"/>
    <w:rsid w:val="00B346FD"/>
    <w:rsid w:val="00B50096"/>
    <w:rsid w:val="00B50A80"/>
    <w:rsid w:val="00B50C30"/>
    <w:rsid w:val="00B53137"/>
    <w:rsid w:val="00B70C1A"/>
    <w:rsid w:val="00B77697"/>
    <w:rsid w:val="00B832EA"/>
    <w:rsid w:val="00B8444F"/>
    <w:rsid w:val="00B8486A"/>
    <w:rsid w:val="00B8552A"/>
    <w:rsid w:val="00B85FCD"/>
    <w:rsid w:val="00B92562"/>
    <w:rsid w:val="00B94A5D"/>
    <w:rsid w:val="00BA47A6"/>
    <w:rsid w:val="00BA5161"/>
    <w:rsid w:val="00BA59FB"/>
    <w:rsid w:val="00BA5C94"/>
    <w:rsid w:val="00BB0350"/>
    <w:rsid w:val="00BB52C1"/>
    <w:rsid w:val="00BB6697"/>
    <w:rsid w:val="00BB7D2D"/>
    <w:rsid w:val="00BC74AA"/>
    <w:rsid w:val="00BC7981"/>
    <w:rsid w:val="00BD528D"/>
    <w:rsid w:val="00BD52DB"/>
    <w:rsid w:val="00BD563D"/>
    <w:rsid w:val="00BD5AA1"/>
    <w:rsid w:val="00BE4BFF"/>
    <w:rsid w:val="00BE6065"/>
    <w:rsid w:val="00BE6289"/>
    <w:rsid w:val="00BE66C0"/>
    <w:rsid w:val="00C00901"/>
    <w:rsid w:val="00C02CDA"/>
    <w:rsid w:val="00C055F7"/>
    <w:rsid w:val="00C06C3F"/>
    <w:rsid w:val="00C072F5"/>
    <w:rsid w:val="00C10FED"/>
    <w:rsid w:val="00C16998"/>
    <w:rsid w:val="00C23E61"/>
    <w:rsid w:val="00C253EC"/>
    <w:rsid w:val="00C336F7"/>
    <w:rsid w:val="00C33C24"/>
    <w:rsid w:val="00C351C5"/>
    <w:rsid w:val="00C43796"/>
    <w:rsid w:val="00C43A78"/>
    <w:rsid w:val="00C44B12"/>
    <w:rsid w:val="00C555B1"/>
    <w:rsid w:val="00C5691F"/>
    <w:rsid w:val="00C61EBC"/>
    <w:rsid w:val="00C621DF"/>
    <w:rsid w:val="00C632A5"/>
    <w:rsid w:val="00C638EB"/>
    <w:rsid w:val="00C64536"/>
    <w:rsid w:val="00C703E7"/>
    <w:rsid w:val="00C72274"/>
    <w:rsid w:val="00C7269E"/>
    <w:rsid w:val="00C7351C"/>
    <w:rsid w:val="00C75676"/>
    <w:rsid w:val="00C80291"/>
    <w:rsid w:val="00C81434"/>
    <w:rsid w:val="00C83D7F"/>
    <w:rsid w:val="00C928D6"/>
    <w:rsid w:val="00C97976"/>
    <w:rsid w:val="00C97B4E"/>
    <w:rsid w:val="00CB2858"/>
    <w:rsid w:val="00CB2B90"/>
    <w:rsid w:val="00CB38AA"/>
    <w:rsid w:val="00CB3D47"/>
    <w:rsid w:val="00CB51B0"/>
    <w:rsid w:val="00CB5AF4"/>
    <w:rsid w:val="00CB6A55"/>
    <w:rsid w:val="00CB7400"/>
    <w:rsid w:val="00CB7D3A"/>
    <w:rsid w:val="00CD123A"/>
    <w:rsid w:val="00CD2544"/>
    <w:rsid w:val="00CD3E91"/>
    <w:rsid w:val="00CD5201"/>
    <w:rsid w:val="00CE121E"/>
    <w:rsid w:val="00CE5946"/>
    <w:rsid w:val="00CE5E01"/>
    <w:rsid w:val="00CE611E"/>
    <w:rsid w:val="00CF1312"/>
    <w:rsid w:val="00CF1693"/>
    <w:rsid w:val="00CF2983"/>
    <w:rsid w:val="00CF3751"/>
    <w:rsid w:val="00D006D8"/>
    <w:rsid w:val="00D04730"/>
    <w:rsid w:val="00D05E1B"/>
    <w:rsid w:val="00D064C2"/>
    <w:rsid w:val="00D07983"/>
    <w:rsid w:val="00D1175D"/>
    <w:rsid w:val="00D13AFB"/>
    <w:rsid w:val="00D13F95"/>
    <w:rsid w:val="00D15880"/>
    <w:rsid w:val="00D16EC9"/>
    <w:rsid w:val="00D17A1B"/>
    <w:rsid w:val="00D21864"/>
    <w:rsid w:val="00D22C72"/>
    <w:rsid w:val="00D232EA"/>
    <w:rsid w:val="00D3417B"/>
    <w:rsid w:val="00D3541A"/>
    <w:rsid w:val="00D40674"/>
    <w:rsid w:val="00D41FC3"/>
    <w:rsid w:val="00D4278D"/>
    <w:rsid w:val="00D42C7D"/>
    <w:rsid w:val="00D45526"/>
    <w:rsid w:val="00D46DDF"/>
    <w:rsid w:val="00D47513"/>
    <w:rsid w:val="00D618AB"/>
    <w:rsid w:val="00D61A9C"/>
    <w:rsid w:val="00D6277F"/>
    <w:rsid w:val="00D64AD4"/>
    <w:rsid w:val="00D673F2"/>
    <w:rsid w:val="00D7109D"/>
    <w:rsid w:val="00D759FB"/>
    <w:rsid w:val="00D83280"/>
    <w:rsid w:val="00D855A5"/>
    <w:rsid w:val="00D920F6"/>
    <w:rsid w:val="00D933D9"/>
    <w:rsid w:val="00D939A1"/>
    <w:rsid w:val="00DA2625"/>
    <w:rsid w:val="00DA34D9"/>
    <w:rsid w:val="00DA3FAE"/>
    <w:rsid w:val="00DA534E"/>
    <w:rsid w:val="00DA7B12"/>
    <w:rsid w:val="00DA7ED0"/>
    <w:rsid w:val="00DB34D3"/>
    <w:rsid w:val="00DB523C"/>
    <w:rsid w:val="00DB7F68"/>
    <w:rsid w:val="00DD091A"/>
    <w:rsid w:val="00DD1436"/>
    <w:rsid w:val="00DD1F38"/>
    <w:rsid w:val="00DD7A3E"/>
    <w:rsid w:val="00DE24A9"/>
    <w:rsid w:val="00DE558E"/>
    <w:rsid w:val="00E00545"/>
    <w:rsid w:val="00E005A7"/>
    <w:rsid w:val="00E01244"/>
    <w:rsid w:val="00E03656"/>
    <w:rsid w:val="00E13EEB"/>
    <w:rsid w:val="00E23053"/>
    <w:rsid w:val="00E2312A"/>
    <w:rsid w:val="00E24731"/>
    <w:rsid w:val="00E24DA3"/>
    <w:rsid w:val="00E2763C"/>
    <w:rsid w:val="00E27CD4"/>
    <w:rsid w:val="00E334EF"/>
    <w:rsid w:val="00E34286"/>
    <w:rsid w:val="00E35946"/>
    <w:rsid w:val="00E35FAA"/>
    <w:rsid w:val="00E376BD"/>
    <w:rsid w:val="00E427D8"/>
    <w:rsid w:val="00E4506C"/>
    <w:rsid w:val="00E46059"/>
    <w:rsid w:val="00E50666"/>
    <w:rsid w:val="00E536C1"/>
    <w:rsid w:val="00E55327"/>
    <w:rsid w:val="00E555F6"/>
    <w:rsid w:val="00E556D9"/>
    <w:rsid w:val="00E57935"/>
    <w:rsid w:val="00E60E98"/>
    <w:rsid w:val="00E62313"/>
    <w:rsid w:val="00E66021"/>
    <w:rsid w:val="00E7144A"/>
    <w:rsid w:val="00E71CB2"/>
    <w:rsid w:val="00E7458F"/>
    <w:rsid w:val="00E74A1E"/>
    <w:rsid w:val="00E76C8E"/>
    <w:rsid w:val="00E770DF"/>
    <w:rsid w:val="00E85C45"/>
    <w:rsid w:val="00E86422"/>
    <w:rsid w:val="00E867D5"/>
    <w:rsid w:val="00E87D70"/>
    <w:rsid w:val="00E914A9"/>
    <w:rsid w:val="00E91F1C"/>
    <w:rsid w:val="00EA073D"/>
    <w:rsid w:val="00EA08B1"/>
    <w:rsid w:val="00EA1A99"/>
    <w:rsid w:val="00EB018B"/>
    <w:rsid w:val="00EB1553"/>
    <w:rsid w:val="00EB32AD"/>
    <w:rsid w:val="00EB4625"/>
    <w:rsid w:val="00EB6844"/>
    <w:rsid w:val="00EC3ADE"/>
    <w:rsid w:val="00EC749B"/>
    <w:rsid w:val="00ED0F99"/>
    <w:rsid w:val="00ED1FA3"/>
    <w:rsid w:val="00ED3EB5"/>
    <w:rsid w:val="00ED443A"/>
    <w:rsid w:val="00ED4B7B"/>
    <w:rsid w:val="00ED5A18"/>
    <w:rsid w:val="00EE0021"/>
    <w:rsid w:val="00EE4441"/>
    <w:rsid w:val="00EE4B93"/>
    <w:rsid w:val="00EF0FC2"/>
    <w:rsid w:val="00EF39B5"/>
    <w:rsid w:val="00EF749C"/>
    <w:rsid w:val="00F00B06"/>
    <w:rsid w:val="00F10223"/>
    <w:rsid w:val="00F10DE9"/>
    <w:rsid w:val="00F1136C"/>
    <w:rsid w:val="00F11AE3"/>
    <w:rsid w:val="00F162E7"/>
    <w:rsid w:val="00F20CE3"/>
    <w:rsid w:val="00F25683"/>
    <w:rsid w:val="00F25C32"/>
    <w:rsid w:val="00F34160"/>
    <w:rsid w:val="00F409E8"/>
    <w:rsid w:val="00F41663"/>
    <w:rsid w:val="00F51B59"/>
    <w:rsid w:val="00F52BD4"/>
    <w:rsid w:val="00F543ED"/>
    <w:rsid w:val="00F5703F"/>
    <w:rsid w:val="00F6232C"/>
    <w:rsid w:val="00F64C4C"/>
    <w:rsid w:val="00F7650A"/>
    <w:rsid w:val="00F80D28"/>
    <w:rsid w:val="00F83113"/>
    <w:rsid w:val="00F83DE6"/>
    <w:rsid w:val="00F93B78"/>
    <w:rsid w:val="00F94D94"/>
    <w:rsid w:val="00F952B0"/>
    <w:rsid w:val="00FA3667"/>
    <w:rsid w:val="00FA37FA"/>
    <w:rsid w:val="00FA4637"/>
    <w:rsid w:val="00FA493F"/>
    <w:rsid w:val="00FA4CDA"/>
    <w:rsid w:val="00FA54EB"/>
    <w:rsid w:val="00FA5546"/>
    <w:rsid w:val="00FA6F8F"/>
    <w:rsid w:val="00FB3161"/>
    <w:rsid w:val="00FB3479"/>
    <w:rsid w:val="00FC0850"/>
    <w:rsid w:val="00FC1026"/>
    <w:rsid w:val="00FC1CF8"/>
    <w:rsid w:val="00FC2E23"/>
    <w:rsid w:val="00FC395F"/>
    <w:rsid w:val="00FC43C3"/>
    <w:rsid w:val="00FC57AC"/>
    <w:rsid w:val="00FC5964"/>
    <w:rsid w:val="00FC5BA4"/>
    <w:rsid w:val="00FC5FDB"/>
    <w:rsid w:val="00FC6EE1"/>
    <w:rsid w:val="00FC7206"/>
    <w:rsid w:val="00FD0AC9"/>
    <w:rsid w:val="00FD1A5E"/>
    <w:rsid w:val="00FD32B7"/>
    <w:rsid w:val="00FD33F3"/>
    <w:rsid w:val="00FD4083"/>
    <w:rsid w:val="00FE1D75"/>
    <w:rsid w:val="00FE37E8"/>
    <w:rsid w:val="00FE7E99"/>
    <w:rsid w:val="00FF4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5030E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C4BE1"/>
    <w:rPr>
      <w:sz w:val="24"/>
      <w:szCs w:val="24"/>
    </w:rPr>
  </w:style>
  <w:style w:type="paragraph" w:styleId="Nadpis1">
    <w:name w:val="heading 1"/>
    <w:basedOn w:val="Normln"/>
    <w:next w:val="Normln"/>
    <w:qFormat/>
    <w:rsid w:val="00AC4BE1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rsid w:val="00AC4BE1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rsid w:val="00AC4BE1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AC4BE1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rsid w:val="00AC4BE1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rsid w:val="00AC4BE1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rsid w:val="00AC4BE1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sid w:val="00AC4BE1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sid w:val="00AC4BE1"/>
    <w:rPr>
      <w:rFonts w:ascii="Verdana" w:hAnsi="Verdana"/>
      <w:sz w:val="20"/>
    </w:rPr>
  </w:style>
  <w:style w:type="paragraph" w:styleId="Zkladntextodsazen2">
    <w:name w:val="Body Text Indent 2"/>
    <w:basedOn w:val="Normln"/>
    <w:rsid w:val="00AC4BE1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link w:val="ZhlavChar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rsid w:val="002F16B9"/>
    <w:pPr>
      <w:spacing w:after="96"/>
    </w:pPr>
    <w:rPr>
      <w:rFonts w:ascii="Arial Unicode MS" w:eastAsia="Arial Unicode MS" w:hAnsi="Arial Unicode MS" w:cs="Arial Unicode MS"/>
    </w:rPr>
  </w:style>
  <w:style w:type="character" w:styleId="Hypertextovodkaz">
    <w:name w:val="Hyperlink"/>
    <w:rsid w:val="003F489C"/>
    <w:rPr>
      <w:color w:val="0000FF"/>
      <w:u w:val="single"/>
    </w:rPr>
  </w:style>
  <w:style w:type="paragraph" w:customStyle="1" w:styleId="itabnormal">
    <w:name w:val="itab_normal"/>
    <w:basedOn w:val="Normln"/>
    <w:link w:val="itabnormalChar"/>
    <w:uiPriority w:val="99"/>
    <w:rsid w:val="003F489C"/>
    <w:pPr>
      <w:spacing w:after="120"/>
      <w:ind w:left="142"/>
      <w:jc w:val="both"/>
    </w:pPr>
    <w:rPr>
      <w:rFonts w:ascii="Calibri" w:hAnsi="Calibri"/>
      <w:sz w:val="22"/>
      <w:szCs w:val="22"/>
    </w:rPr>
  </w:style>
  <w:style w:type="character" w:customStyle="1" w:styleId="itabnormalChar">
    <w:name w:val="itab_normal Char"/>
    <w:link w:val="itabnormal"/>
    <w:uiPriority w:val="99"/>
    <w:locked/>
    <w:rsid w:val="003F489C"/>
    <w:rPr>
      <w:rFonts w:ascii="Calibri" w:hAnsi="Calibri"/>
      <w:sz w:val="22"/>
      <w:szCs w:val="22"/>
    </w:rPr>
  </w:style>
  <w:style w:type="character" w:customStyle="1" w:styleId="Zkladntext2Char">
    <w:name w:val="Základní text 2 Char"/>
    <w:link w:val="Zkladntext2"/>
    <w:rsid w:val="003F489C"/>
    <w:rPr>
      <w:rFonts w:ascii="Verdana" w:hAnsi="Verdana"/>
      <w:szCs w:val="24"/>
    </w:rPr>
  </w:style>
  <w:style w:type="paragraph" w:customStyle="1" w:styleId="Barevnstnovnzvraznn31">
    <w:name w:val="Barevné stínování – zvýraznění 31"/>
    <w:basedOn w:val="Normln"/>
    <w:qFormat/>
    <w:rsid w:val="00FC57AC"/>
    <w:pPr>
      <w:ind w:left="708"/>
    </w:pPr>
  </w:style>
  <w:style w:type="character" w:customStyle="1" w:styleId="ZhlavChar">
    <w:name w:val="Záhlaví Char"/>
    <w:basedOn w:val="Standardnpsmoodstavce"/>
    <w:link w:val="Zhlav"/>
    <w:rsid w:val="00450F3A"/>
  </w:style>
  <w:style w:type="character" w:customStyle="1" w:styleId="BodySingleChar1">
    <w:name w:val="Body Single Char1"/>
    <w:link w:val="BodySingle"/>
    <w:uiPriority w:val="99"/>
    <w:locked/>
    <w:rsid w:val="005C7B38"/>
    <w:rPr>
      <w:rFonts w:ascii="Verdana" w:hAnsi="Verdana"/>
      <w:sz w:val="16"/>
      <w:szCs w:val="16"/>
    </w:rPr>
  </w:style>
  <w:style w:type="paragraph" w:customStyle="1" w:styleId="BodySingle">
    <w:name w:val="Body Single"/>
    <w:basedOn w:val="Zkladntext"/>
    <w:link w:val="BodySingleChar1"/>
    <w:uiPriority w:val="99"/>
    <w:rsid w:val="005C7B38"/>
    <w:pPr>
      <w:spacing w:before="80" w:after="120" w:line="240" w:lineRule="exact"/>
      <w:ind w:left="425"/>
      <w:jc w:val="both"/>
    </w:pPr>
    <w:rPr>
      <w:sz w:val="16"/>
      <w:szCs w:val="16"/>
    </w:rPr>
  </w:style>
  <w:style w:type="paragraph" w:customStyle="1" w:styleId="Nadpis21">
    <w:name w:val="Nadpis 21"/>
    <w:basedOn w:val="Normln"/>
    <w:uiPriority w:val="99"/>
    <w:rsid w:val="003C619A"/>
    <w:pPr>
      <w:tabs>
        <w:tab w:val="num" w:pos="792"/>
      </w:tabs>
      <w:ind w:left="792" w:hanging="432"/>
    </w:pPr>
  </w:style>
  <w:style w:type="paragraph" w:customStyle="1" w:styleId="intable">
    <w:name w:val="in_table"/>
    <w:basedOn w:val="Normln"/>
    <w:link w:val="intableChar"/>
    <w:uiPriority w:val="99"/>
    <w:rsid w:val="001A2B63"/>
    <w:pPr>
      <w:numPr>
        <w:numId w:val="7"/>
      </w:numPr>
      <w:spacing w:after="120" w:line="320" w:lineRule="atLeast"/>
      <w:jc w:val="both"/>
    </w:pPr>
    <w:rPr>
      <w:rFonts w:ascii="Calibri" w:hAnsi="Calibri"/>
      <w:sz w:val="22"/>
    </w:rPr>
  </w:style>
  <w:style w:type="character" w:customStyle="1" w:styleId="intableChar">
    <w:name w:val="in_table Char"/>
    <w:link w:val="intable"/>
    <w:uiPriority w:val="99"/>
    <w:locked/>
    <w:rsid w:val="001A2B63"/>
    <w:rPr>
      <w:rFonts w:ascii="Calibri" w:hAnsi="Calibri"/>
      <w:sz w:val="22"/>
      <w:szCs w:val="24"/>
    </w:rPr>
  </w:style>
  <w:style w:type="character" w:customStyle="1" w:styleId="TextkomenteChar">
    <w:name w:val="Text komentáře Char"/>
    <w:basedOn w:val="Standardnpsmoodstavce"/>
    <w:link w:val="Textkomente"/>
    <w:locked/>
    <w:rsid w:val="00001471"/>
  </w:style>
  <w:style w:type="paragraph" w:customStyle="1" w:styleId="bno">
    <w:name w:val="_bno"/>
    <w:basedOn w:val="Normln"/>
    <w:link w:val="bnoChar"/>
    <w:uiPriority w:val="99"/>
    <w:rsid w:val="00E85C45"/>
    <w:pPr>
      <w:spacing w:after="120" w:line="320" w:lineRule="atLeast"/>
      <w:ind w:left="720"/>
      <w:jc w:val="both"/>
    </w:pPr>
    <w:rPr>
      <w:rFonts w:ascii="Calibri" w:hAnsi="Calibri"/>
      <w:sz w:val="22"/>
      <w:szCs w:val="20"/>
    </w:rPr>
  </w:style>
  <w:style w:type="character" w:customStyle="1" w:styleId="bnoChar">
    <w:name w:val="_bno Char"/>
    <w:link w:val="bno"/>
    <w:uiPriority w:val="99"/>
    <w:locked/>
    <w:rsid w:val="00E85C45"/>
    <w:rPr>
      <w:rFonts w:ascii="Calibri" w:hAnsi="Calibri"/>
      <w:sz w:val="22"/>
    </w:rPr>
  </w:style>
  <w:style w:type="paragraph" w:styleId="Seznamsodrkami4">
    <w:name w:val="List Bullet 4"/>
    <w:basedOn w:val="Normln"/>
    <w:uiPriority w:val="99"/>
    <w:rsid w:val="00E85C45"/>
    <w:pPr>
      <w:numPr>
        <w:numId w:val="8"/>
      </w:numPr>
      <w:tabs>
        <w:tab w:val="num" w:pos="1209"/>
      </w:tabs>
      <w:ind w:left="1209" w:hanging="360"/>
      <w:contextualSpacing/>
    </w:pPr>
  </w:style>
  <w:style w:type="paragraph" w:styleId="Textpoznpodarou">
    <w:name w:val="footnote text"/>
    <w:basedOn w:val="Normln"/>
    <w:link w:val="TextpoznpodarouChar"/>
    <w:uiPriority w:val="99"/>
    <w:rsid w:val="00141DA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141DA6"/>
  </w:style>
  <w:style w:type="character" w:styleId="Znakapoznpodarou">
    <w:name w:val="footnote reference"/>
    <w:uiPriority w:val="99"/>
    <w:rsid w:val="00141DA6"/>
    <w:rPr>
      <w:vertAlign w:val="superscript"/>
    </w:rPr>
  </w:style>
  <w:style w:type="paragraph" w:styleId="Zkladntextodsazen3">
    <w:name w:val="Body Text Indent 3"/>
    <w:basedOn w:val="Normln"/>
    <w:link w:val="Zkladntextodsazen3Char"/>
    <w:rsid w:val="002337C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2337CA"/>
    <w:rPr>
      <w:sz w:val="16"/>
      <w:szCs w:val="16"/>
    </w:rPr>
  </w:style>
  <w:style w:type="paragraph" w:customStyle="1" w:styleId="CharCharCharCharCharChar">
    <w:name w:val="Char Char Char Char Char Char"/>
    <w:aliases w:val=" Char Char Char Char Char Char Char Char"/>
    <w:basedOn w:val="Normln"/>
    <w:rsid w:val="001F057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text">
    <w:name w:val="text"/>
    <w:rsid w:val="001F057E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Svtlseznamzvraznn31">
    <w:name w:val="Světlý seznam – zvýraznění 31"/>
    <w:hidden/>
    <w:uiPriority w:val="71"/>
    <w:rsid w:val="00CE611E"/>
    <w:rPr>
      <w:sz w:val="24"/>
      <w:szCs w:val="24"/>
    </w:rPr>
  </w:style>
  <w:style w:type="table" w:styleId="Mkatabulky">
    <w:name w:val="Table Grid"/>
    <w:basedOn w:val="Normlntabulka"/>
    <w:rsid w:val="00FA4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revnstnovnzvraznn11">
    <w:name w:val="Barevné stínování – zvýraznění 11"/>
    <w:hidden/>
    <w:uiPriority w:val="71"/>
    <w:rsid w:val="00ED4B7B"/>
    <w:rPr>
      <w:sz w:val="24"/>
      <w:szCs w:val="24"/>
    </w:rPr>
  </w:style>
  <w:style w:type="paragraph" w:styleId="Odstavecseseznamem">
    <w:name w:val="List Paragraph"/>
    <w:basedOn w:val="Normln"/>
    <w:qFormat/>
    <w:rsid w:val="00582004"/>
    <w:pPr>
      <w:ind w:left="708"/>
    </w:pPr>
  </w:style>
  <w:style w:type="character" w:customStyle="1" w:styleId="apple-style-span">
    <w:name w:val="apple-style-span"/>
    <w:rsid w:val="00AB2512"/>
  </w:style>
  <w:style w:type="character" w:customStyle="1" w:styleId="ZpatChar">
    <w:name w:val="Zápatí Char"/>
    <w:link w:val="Zpat"/>
    <w:uiPriority w:val="99"/>
    <w:rsid w:val="004F2255"/>
    <w:rPr>
      <w:sz w:val="24"/>
      <w:szCs w:val="24"/>
    </w:rPr>
  </w:style>
  <w:style w:type="paragraph" w:customStyle="1" w:styleId="2nesltext">
    <w:name w:val="2nečísl.text"/>
    <w:basedOn w:val="Normln"/>
    <w:qFormat/>
    <w:rsid w:val="004F4210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443</Words>
  <Characters>2618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2016-02-19T10:07:00Z</dcterms:created>
  <dcterms:modified xsi:type="dcterms:W3CDTF">2021-05-19T08:26:00Z</dcterms:modified>
</cp:coreProperties>
</file>